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82B35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0C659B">
        <w:rPr>
          <w:rFonts w:ascii="Calibri" w:hAnsi="Calibri" w:cs="Calibri"/>
          <w:b/>
          <w:color w:val="000000"/>
          <w:sz w:val="24"/>
          <w:szCs w:val="24"/>
          <w:u w:val="single"/>
        </w:rPr>
        <w:t xml:space="preserve">WÓJT GMINY </w:t>
      </w:r>
      <w:r w:rsidR="00961302" w:rsidRPr="000C659B">
        <w:rPr>
          <w:rFonts w:ascii="Calibri" w:hAnsi="Calibri" w:cs="Calibri"/>
          <w:b/>
          <w:color w:val="000000"/>
          <w:sz w:val="24"/>
          <w:szCs w:val="24"/>
          <w:u w:val="single"/>
        </w:rPr>
        <w:t>NOWY TARG</w:t>
      </w:r>
    </w:p>
    <w:p w14:paraId="342E8093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7074597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D05A8EA" w14:textId="77777777" w:rsidR="004D1C02" w:rsidRPr="000C659B" w:rsidRDefault="009613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noProof/>
        </w:rPr>
        <w:drawing>
          <wp:inline distT="0" distB="0" distL="0" distR="0" wp14:anchorId="53FA0F0C" wp14:editId="3B201B26">
            <wp:extent cx="1405956" cy="1542459"/>
            <wp:effectExtent l="0" t="0" r="3810" b="635"/>
            <wp:docPr id="1" name="Obraz 1" descr="Herb gminy Nowy Targ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 Nowy Targ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599" cy="156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E0AFA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A67D6F0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CAD7EEB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6EACD05" w14:textId="77777777" w:rsidR="004D1C02" w:rsidRPr="000C659B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MIEJSCOWY PLAN</w:t>
      </w:r>
    </w:p>
    <w:p w14:paraId="58C815E0" w14:textId="77777777" w:rsidR="00783A5E" w:rsidRPr="000C659B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ZAGOSPODAROWANIA PRZESTRZENNEGO</w:t>
      </w:r>
    </w:p>
    <w:p w14:paraId="0EFC2325" w14:textId="324A0C8B" w:rsidR="008D7834" w:rsidRPr="000C659B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 xml:space="preserve">DLA OBSZARÓW </w:t>
      </w:r>
      <w:r w:rsidR="00F30099" w:rsidRPr="00F30099">
        <w:rPr>
          <w:rFonts w:ascii="Calibri" w:hAnsi="Calibri" w:cs="Calibri"/>
          <w:b/>
          <w:color w:val="000000"/>
          <w:sz w:val="32"/>
          <w:szCs w:val="32"/>
        </w:rPr>
        <w:t>„LUDŹMIERZ-1”, „LUDŹMIERZ-2”, „LUDŹMIERZ-3” I</w:t>
      </w:r>
      <w:r w:rsidR="00D57D57">
        <w:rPr>
          <w:rFonts w:ascii="Calibri" w:hAnsi="Calibri" w:cs="Calibri"/>
          <w:b/>
          <w:color w:val="000000"/>
          <w:sz w:val="32"/>
          <w:szCs w:val="32"/>
        </w:rPr>
        <w:t> </w:t>
      </w:r>
      <w:r w:rsidR="00F30099" w:rsidRPr="00F30099">
        <w:rPr>
          <w:rFonts w:ascii="Calibri" w:hAnsi="Calibri" w:cs="Calibri"/>
          <w:b/>
          <w:color w:val="000000"/>
          <w:sz w:val="32"/>
          <w:szCs w:val="32"/>
        </w:rPr>
        <w:t>„LUDŹMIERZ-4”</w:t>
      </w:r>
    </w:p>
    <w:p w14:paraId="79DD0413" w14:textId="77777777" w:rsidR="008D7834" w:rsidRPr="000C659B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i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W GMINIE NOWY TARG</w:t>
      </w:r>
    </w:p>
    <w:p w14:paraId="2EF2519A" w14:textId="77777777" w:rsidR="004D1C02" w:rsidRPr="000C659B" w:rsidRDefault="00961302" w:rsidP="00783A5E">
      <w:pPr>
        <w:pStyle w:val="standard"/>
        <w:spacing w:line="240" w:lineRule="auto"/>
        <w:jc w:val="center"/>
        <w:rPr>
          <w:rFonts w:ascii="Calibri" w:hAnsi="Calibri" w:cs="Calibri"/>
          <w:b/>
          <w:i/>
          <w:sz w:val="32"/>
          <w:szCs w:val="32"/>
        </w:rPr>
      </w:pPr>
      <w:r w:rsidRPr="000C659B">
        <w:rPr>
          <w:rFonts w:ascii="Calibri" w:hAnsi="Calibri" w:cs="Calibri"/>
          <w:b/>
          <w:sz w:val="32"/>
          <w:szCs w:val="32"/>
        </w:rPr>
        <w:t xml:space="preserve"> </w:t>
      </w:r>
    </w:p>
    <w:p w14:paraId="7BA8B761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 xml:space="preserve"> </w:t>
      </w:r>
    </w:p>
    <w:p w14:paraId="12900B30" w14:textId="77777777" w:rsidR="00783A5E" w:rsidRPr="000C659B" w:rsidRDefault="00783A5E" w:rsidP="004D1C02">
      <w:pPr>
        <w:pStyle w:val="Tekstpodstawowy"/>
        <w:spacing w:after="0"/>
        <w:jc w:val="center"/>
        <w:rPr>
          <w:rFonts w:ascii="Calibri" w:hAnsi="Calibri" w:cs="Calibri"/>
          <w:color w:val="000000"/>
        </w:rPr>
      </w:pPr>
    </w:p>
    <w:p w14:paraId="3B09E929" w14:textId="77777777" w:rsidR="00783A5E" w:rsidRDefault="00783A5E" w:rsidP="004D1C02">
      <w:pPr>
        <w:pStyle w:val="Tekstpodstawowy"/>
        <w:spacing w:after="0"/>
        <w:jc w:val="center"/>
        <w:rPr>
          <w:rFonts w:ascii="Calibri" w:hAnsi="Calibri" w:cs="Calibri"/>
          <w:color w:val="000000"/>
        </w:rPr>
      </w:pPr>
    </w:p>
    <w:p w14:paraId="5E0CADCD" w14:textId="77777777" w:rsidR="00A74505" w:rsidRPr="000C659B" w:rsidRDefault="00A74505" w:rsidP="004D1C02">
      <w:pPr>
        <w:pStyle w:val="Tekstpodstawowy"/>
        <w:spacing w:after="0"/>
        <w:jc w:val="center"/>
        <w:rPr>
          <w:rFonts w:ascii="Calibri" w:hAnsi="Calibri" w:cs="Calibri"/>
          <w:color w:val="000000"/>
        </w:rPr>
      </w:pPr>
    </w:p>
    <w:p w14:paraId="064290A1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42B335F2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0C659B">
        <w:rPr>
          <w:rFonts w:ascii="Calibri" w:hAnsi="Calibri" w:cs="Calibri"/>
          <w:b/>
          <w:color w:val="000000"/>
          <w:sz w:val="28"/>
          <w:szCs w:val="28"/>
        </w:rPr>
        <w:t>USTALENIA PLANU</w:t>
      </w:r>
    </w:p>
    <w:p w14:paraId="70296D5D" w14:textId="77777777" w:rsidR="004D1C02" w:rsidRPr="000C659B" w:rsidRDefault="004D1C02" w:rsidP="004D1C02">
      <w:pPr>
        <w:jc w:val="center"/>
        <w:rPr>
          <w:rFonts w:ascii="Calibri" w:hAnsi="Calibri" w:cs="Calibri"/>
        </w:rPr>
      </w:pPr>
      <w:r w:rsidRPr="000C659B">
        <w:rPr>
          <w:rFonts w:ascii="Calibri" w:hAnsi="Calibri" w:cs="Calibri"/>
        </w:rPr>
        <w:t>PROJEKT</w:t>
      </w:r>
    </w:p>
    <w:p w14:paraId="00556A92" w14:textId="77777777" w:rsidR="004D1C02" w:rsidRPr="000C659B" w:rsidRDefault="004D1C02" w:rsidP="004D1C02">
      <w:pPr>
        <w:jc w:val="center"/>
        <w:rPr>
          <w:rFonts w:ascii="Calibri" w:hAnsi="Calibri" w:cs="Calibri"/>
        </w:rPr>
      </w:pPr>
      <w:r w:rsidRPr="000C659B">
        <w:rPr>
          <w:rFonts w:ascii="Calibri" w:hAnsi="Calibri" w:cs="Calibri"/>
        </w:rPr>
        <w:t>(uzgodnienia, opinie)</w:t>
      </w:r>
    </w:p>
    <w:p w14:paraId="67E61829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</w:p>
    <w:p w14:paraId="0139D4C9" w14:textId="121AD78E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 xml:space="preserve">Integralną częścią planu jest </w:t>
      </w:r>
      <w:r w:rsidRPr="000C659B">
        <w:rPr>
          <w:rFonts w:ascii="Calibri" w:hAnsi="Calibri" w:cs="Calibri"/>
          <w:b/>
          <w:sz w:val="24"/>
          <w:szCs w:val="24"/>
        </w:rPr>
        <w:t>Załącznik Nr 1</w:t>
      </w:r>
      <w:r w:rsidRPr="000C659B">
        <w:rPr>
          <w:rFonts w:ascii="Calibri" w:hAnsi="Calibri" w:cs="Calibri"/>
          <w:sz w:val="24"/>
          <w:szCs w:val="24"/>
        </w:rPr>
        <w:t xml:space="preserve"> </w:t>
      </w:r>
      <w:r w:rsidR="008C548E" w:rsidRPr="000C659B">
        <w:rPr>
          <w:rFonts w:ascii="Calibri" w:hAnsi="Calibri" w:cs="Calibri"/>
          <w:sz w:val="24"/>
          <w:szCs w:val="24"/>
        </w:rPr>
        <w:t>–</w:t>
      </w:r>
      <w:r w:rsidRPr="000C659B">
        <w:rPr>
          <w:rFonts w:ascii="Calibri" w:hAnsi="Calibri" w:cs="Calibri"/>
          <w:sz w:val="24"/>
          <w:szCs w:val="24"/>
        </w:rPr>
        <w:t xml:space="preserve"> rysunek </w:t>
      </w:r>
      <w:r w:rsidR="00961302" w:rsidRPr="000C659B">
        <w:rPr>
          <w:rFonts w:ascii="Calibri" w:hAnsi="Calibri" w:cs="Calibri"/>
          <w:sz w:val="24"/>
          <w:szCs w:val="24"/>
        </w:rPr>
        <w:t>planu</w:t>
      </w:r>
      <w:r w:rsidRPr="000C659B">
        <w:rPr>
          <w:rFonts w:ascii="Calibri" w:hAnsi="Calibri" w:cs="Calibri"/>
          <w:sz w:val="24"/>
          <w:szCs w:val="24"/>
        </w:rPr>
        <w:t xml:space="preserve"> w skali 1:2 000, stanowiący załącznik do niniejszej </w:t>
      </w:r>
      <w:r w:rsidR="004037FC" w:rsidRPr="000C659B">
        <w:rPr>
          <w:rFonts w:ascii="Calibri" w:hAnsi="Calibri" w:cs="Calibri"/>
          <w:sz w:val="24"/>
          <w:szCs w:val="24"/>
        </w:rPr>
        <w:t>U</w:t>
      </w:r>
      <w:r w:rsidRPr="000C659B">
        <w:rPr>
          <w:rFonts w:ascii="Calibri" w:hAnsi="Calibri" w:cs="Calibri"/>
          <w:sz w:val="24"/>
          <w:szCs w:val="24"/>
        </w:rPr>
        <w:t xml:space="preserve">chwały – </w:t>
      </w:r>
      <w:r w:rsidRPr="000C659B">
        <w:rPr>
          <w:rFonts w:ascii="Calibri" w:hAnsi="Calibri" w:cs="Calibri"/>
          <w:i/>
          <w:sz w:val="24"/>
          <w:szCs w:val="24"/>
        </w:rPr>
        <w:t>Przeznaczenie i</w:t>
      </w:r>
      <w:r w:rsidR="00D57D57">
        <w:rPr>
          <w:rFonts w:ascii="Calibri" w:hAnsi="Calibri" w:cs="Calibri"/>
          <w:i/>
          <w:sz w:val="24"/>
          <w:szCs w:val="24"/>
        </w:rPr>
        <w:t> </w:t>
      </w:r>
      <w:r w:rsidRPr="000C659B">
        <w:rPr>
          <w:rFonts w:ascii="Calibri" w:hAnsi="Calibri" w:cs="Calibri"/>
          <w:i/>
          <w:sz w:val="24"/>
          <w:szCs w:val="24"/>
        </w:rPr>
        <w:t>zasady zagospodarowania terenu</w:t>
      </w:r>
    </w:p>
    <w:p w14:paraId="22A4D67F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>oraz załączniki:</w:t>
      </w:r>
    </w:p>
    <w:p w14:paraId="28C597D0" w14:textId="77777777" w:rsidR="004D1C02" w:rsidRPr="000C659B" w:rsidRDefault="008C548E" w:rsidP="004D1C02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 </w:t>
      </w:r>
      <w:r w:rsidR="004D1C02" w:rsidRPr="000C659B">
        <w:rPr>
          <w:rFonts w:ascii="Calibri" w:hAnsi="Calibri" w:cs="Calibri"/>
          <w:b/>
          <w:color w:val="000000"/>
          <w:sz w:val="24"/>
          <w:szCs w:val="24"/>
        </w:rPr>
        <w:t>Nr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="004D1C02" w:rsidRPr="000C659B">
        <w:rPr>
          <w:rFonts w:ascii="Calibri" w:hAnsi="Calibri" w:cs="Calibri"/>
          <w:b/>
          <w:color w:val="000000"/>
          <w:sz w:val="24"/>
          <w:szCs w:val="24"/>
        </w:rPr>
        <w:t>2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color w:val="000000"/>
          <w:sz w:val="24"/>
          <w:szCs w:val="24"/>
        </w:rPr>
        <w:t>–</w:t>
      </w:r>
      <w:r w:rsidR="004D1C02"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4D1C02" w:rsidRPr="000C659B">
        <w:rPr>
          <w:rFonts w:ascii="Calibri" w:hAnsi="Calibri" w:cs="Calibri"/>
          <w:i/>
          <w:color w:val="000000"/>
          <w:sz w:val="24"/>
          <w:szCs w:val="24"/>
        </w:rPr>
        <w:t xml:space="preserve">informacje na temat </w:t>
      </w:r>
      <w:r w:rsidR="00F17E29" w:rsidRPr="000C659B">
        <w:rPr>
          <w:rFonts w:ascii="Calibri" w:hAnsi="Calibri" w:cs="Calibri"/>
          <w:i/>
          <w:color w:val="000000"/>
          <w:sz w:val="24"/>
          <w:szCs w:val="24"/>
        </w:rPr>
        <w:t>sposobu realizacji zapisanych w </w:t>
      </w:r>
      <w:r w:rsidR="004D1C02" w:rsidRPr="000C659B">
        <w:rPr>
          <w:rFonts w:ascii="Calibri" w:hAnsi="Calibri" w:cs="Calibri"/>
          <w:i/>
          <w:color w:val="000000"/>
          <w:sz w:val="24"/>
          <w:szCs w:val="24"/>
        </w:rPr>
        <w:t>planie inwestycji z zakresu infrastruktury technicznej, które należą do zadań własnych gminy oraz o zasadach ich finansowania</w:t>
      </w:r>
      <w:r w:rsidRPr="000C659B">
        <w:rPr>
          <w:rFonts w:ascii="Calibri" w:hAnsi="Calibri" w:cs="Calibri"/>
          <w:i/>
          <w:color w:val="000000"/>
          <w:sz w:val="24"/>
          <w:szCs w:val="24"/>
        </w:rPr>
        <w:t>;</w:t>
      </w:r>
    </w:p>
    <w:p w14:paraId="3F5DC517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Nr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3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="008C548E" w:rsidRPr="000C659B">
        <w:rPr>
          <w:rFonts w:ascii="Calibri" w:hAnsi="Calibri" w:cs="Calibri"/>
          <w:color w:val="000000"/>
          <w:sz w:val="24"/>
          <w:szCs w:val="24"/>
        </w:rPr>
        <w:t>–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i/>
          <w:sz w:val="24"/>
          <w:szCs w:val="24"/>
        </w:rPr>
        <w:t>informacje na temat sposobu rozstrzygnięcia uwag złożonych do projektu planu zagospodarowania</w:t>
      </w:r>
      <w:r w:rsidR="008C548E" w:rsidRPr="000C659B">
        <w:rPr>
          <w:rFonts w:ascii="Calibri" w:hAnsi="Calibri" w:cs="Calibri"/>
          <w:i/>
          <w:sz w:val="24"/>
          <w:szCs w:val="24"/>
        </w:rPr>
        <w:t>;</w:t>
      </w:r>
    </w:p>
    <w:p w14:paraId="0B5EE03C" w14:textId="77777777" w:rsidR="008C548E" w:rsidRPr="000C659B" w:rsidRDefault="008C548E" w:rsidP="008C548E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 Nr 4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– </w:t>
      </w:r>
      <w:r w:rsidRPr="000C659B">
        <w:rPr>
          <w:rFonts w:ascii="Calibri" w:hAnsi="Calibri" w:cs="Calibri"/>
          <w:i/>
          <w:color w:val="000000"/>
          <w:sz w:val="24"/>
          <w:szCs w:val="24"/>
        </w:rPr>
        <w:t>dane przestrzenne</w:t>
      </w:r>
      <w:r w:rsidRPr="000C659B">
        <w:rPr>
          <w:rFonts w:ascii="Calibri" w:hAnsi="Calibri" w:cs="Calibri"/>
          <w:i/>
          <w:sz w:val="24"/>
          <w:szCs w:val="24"/>
        </w:rPr>
        <w:t>.</w:t>
      </w:r>
    </w:p>
    <w:p w14:paraId="51CD038F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10E73C5" w14:textId="77777777" w:rsidR="005E78DA" w:rsidRPr="000C659B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9789E53" w14:textId="77777777" w:rsidR="004432A2" w:rsidRPr="00B63F28" w:rsidRDefault="00B63F28" w:rsidP="00B63F28">
      <w:pPr>
        <w:pStyle w:val="standard"/>
        <w:spacing w:line="240" w:lineRule="auto"/>
        <w:jc w:val="center"/>
        <w:rPr>
          <w:rFonts w:ascii="Arial Black" w:hAnsi="Arial Black" w:cs="Calibri"/>
          <w:b/>
          <w:color w:val="000000"/>
          <w:sz w:val="24"/>
          <w:szCs w:val="24"/>
        </w:rPr>
      </w:pPr>
      <w:r w:rsidRPr="00B63F28">
        <w:rPr>
          <w:rFonts w:ascii="Arial Black" w:hAnsi="Arial Black" w:cs="Calibri"/>
          <w:b/>
          <w:color w:val="000000"/>
          <w:sz w:val="40"/>
          <w:szCs w:val="24"/>
        </w:rPr>
        <w:t>4GIS</w:t>
      </w:r>
    </w:p>
    <w:p w14:paraId="735E86EE" w14:textId="77777777" w:rsidR="004D1C02" w:rsidRPr="00B63F28" w:rsidRDefault="00025D88" w:rsidP="00B63F28">
      <w:pPr>
        <w:pStyle w:val="standard"/>
        <w:pBdr>
          <w:top w:val="single" w:sz="4" w:space="1" w:color="auto"/>
        </w:pBdr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</w:rPr>
        <w:sectPr w:rsidR="004D1C02" w:rsidRPr="00B63F28" w:rsidSect="00C675DE">
          <w:headerReference w:type="default" r:id="rId9"/>
          <w:footerReference w:type="even" r:id="rId10"/>
          <w:footerReference w:type="default" r:id="rId11"/>
          <w:pgSz w:w="11906" w:h="16838"/>
          <w:pgMar w:top="1418" w:right="1152" w:bottom="1411" w:left="1584" w:header="706" w:footer="706" w:gutter="0"/>
          <w:cols w:space="708"/>
          <w:titlePg/>
        </w:sectPr>
      </w:pPr>
      <w:r>
        <w:rPr>
          <w:rFonts w:ascii="Calibri" w:hAnsi="Calibri" w:cs="Calibri"/>
          <w:b/>
          <w:color w:val="000000"/>
          <w:sz w:val="24"/>
          <w:szCs w:val="24"/>
        </w:rPr>
        <w:t>maj</w:t>
      </w:r>
      <w:r w:rsidR="00623F25">
        <w:rPr>
          <w:rFonts w:ascii="Calibri" w:hAnsi="Calibri" w:cs="Calibri"/>
          <w:b/>
          <w:color w:val="000000"/>
          <w:sz w:val="24"/>
          <w:szCs w:val="24"/>
        </w:rPr>
        <w:t>,</w:t>
      </w:r>
      <w:r w:rsidR="0061658F" w:rsidRPr="00B63F28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704667" w:rsidRPr="00B63F28">
        <w:rPr>
          <w:rFonts w:ascii="Calibri" w:hAnsi="Calibri" w:cs="Calibri"/>
          <w:b/>
          <w:color w:val="000000"/>
          <w:sz w:val="24"/>
          <w:szCs w:val="24"/>
        </w:rPr>
        <w:t>20</w:t>
      </w:r>
      <w:r w:rsidR="003F6DFD" w:rsidRPr="00B63F28">
        <w:rPr>
          <w:rFonts w:ascii="Calibri" w:hAnsi="Calibri" w:cs="Calibri"/>
          <w:b/>
          <w:color w:val="000000"/>
          <w:sz w:val="24"/>
          <w:szCs w:val="24"/>
        </w:rPr>
        <w:t>2</w:t>
      </w:r>
      <w:r w:rsidR="00105B8A">
        <w:rPr>
          <w:rFonts w:ascii="Calibri" w:hAnsi="Calibri" w:cs="Calibri"/>
          <w:b/>
          <w:color w:val="000000"/>
          <w:sz w:val="24"/>
          <w:szCs w:val="24"/>
        </w:rPr>
        <w:t>4</w:t>
      </w:r>
      <w:r w:rsidR="004432A2" w:rsidRPr="00B63F28">
        <w:rPr>
          <w:rFonts w:ascii="Calibri" w:hAnsi="Calibri" w:cs="Calibri"/>
          <w:b/>
          <w:color w:val="000000"/>
          <w:sz w:val="24"/>
          <w:szCs w:val="24"/>
        </w:rPr>
        <w:t xml:space="preserve"> r.</w:t>
      </w:r>
    </w:p>
    <w:p w14:paraId="08E29560" w14:textId="0ED9F7E3" w:rsidR="004D1C02" w:rsidRPr="000C659B" w:rsidRDefault="004D1C02" w:rsidP="00D57D57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lastRenderedPageBreak/>
        <w:t xml:space="preserve"> </w:t>
      </w:r>
    </w:p>
    <w:p w14:paraId="77892C2F" w14:textId="77777777" w:rsidR="004D1C02" w:rsidRPr="000C659B" w:rsidRDefault="004D1C02" w:rsidP="005E78DA">
      <w:pPr>
        <w:pStyle w:val="standard"/>
        <w:spacing w:line="240" w:lineRule="auto"/>
        <w:ind w:left="284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t>ZESPÓŁ PROJEKTOWY:</w:t>
      </w:r>
    </w:p>
    <w:p w14:paraId="6470FCA3" w14:textId="77777777" w:rsidR="007307E6" w:rsidRPr="000C659B" w:rsidRDefault="007307E6" w:rsidP="007307E6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</w:rPr>
        <w:t xml:space="preserve">mgr inż. Ewa </w:t>
      </w:r>
      <w:proofErr w:type="spellStart"/>
      <w:r w:rsidRPr="000C659B">
        <w:rPr>
          <w:rFonts w:ascii="Calibri" w:hAnsi="Calibri" w:cs="Calibri"/>
        </w:rPr>
        <w:t>Goras</w:t>
      </w:r>
      <w:proofErr w:type="spellEnd"/>
      <w:r w:rsidRPr="000C659B">
        <w:rPr>
          <w:rFonts w:ascii="Calibri" w:hAnsi="Calibri" w:cs="Calibri"/>
        </w:rPr>
        <w:t xml:space="preserve"> – </w:t>
      </w:r>
      <w:r w:rsidRPr="000C659B">
        <w:rPr>
          <w:rFonts w:ascii="Calibri" w:hAnsi="Calibri" w:cs="Calibri"/>
          <w:i/>
        </w:rPr>
        <w:t>uprawniona do sporządzania MPZP na podstawie</w:t>
      </w:r>
      <w:r w:rsidR="005E78DA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art.</w:t>
      </w:r>
      <w:r w:rsidR="008C548E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 xml:space="preserve">5 pkt. 2, 3 i 5 </w:t>
      </w:r>
    </w:p>
    <w:p w14:paraId="5D98D2E7" w14:textId="77777777" w:rsidR="007307E6" w:rsidRPr="000C659B" w:rsidRDefault="007307E6" w:rsidP="007307E6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  <w:i/>
        </w:rPr>
        <w:t>ustawy z 27 marca 2003 r. o planowaniu i zagospodarowaniu przestrzennym</w:t>
      </w:r>
    </w:p>
    <w:p w14:paraId="4ADFD204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0788C517" w14:textId="77777777" w:rsidR="000957DA" w:rsidRPr="000C659B" w:rsidRDefault="000957DA" w:rsidP="000957DA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arch. krajobr</w:t>
      </w:r>
      <w:r w:rsidR="00961302" w:rsidRPr="000C659B">
        <w:rPr>
          <w:rFonts w:ascii="Calibri" w:hAnsi="Calibri" w:cs="Calibri"/>
          <w:color w:val="000000"/>
          <w:sz w:val="24"/>
          <w:szCs w:val="24"/>
        </w:rPr>
        <w:t>azu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Mateusz Kulig 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>–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i/>
          <w:sz w:val="24"/>
          <w:szCs w:val="24"/>
        </w:rPr>
        <w:t>uprawniony do sporządzania MPZP na podstawie art.</w:t>
      </w:r>
      <w:r w:rsidR="008C548E" w:rsidRPr="000C659B">
        <w:rPr>
          <w:rFonts w:ascii="Calibri" w:hAnsi="Calibri" w:cs="Calibri"/>
          <w:i/>
          <w:sz w:val="24"/>
          <w:szCs w:val="24"/>
        </w:rPr>
        <w:t> </w:t>
      </w:r>
      <w:r w:rsidRPr="000C659B">
        <w:rPr>
          <w:rFonts w:ascii="Calibri" w:hAnsi="Calibri" w:cs="Calibri"/>
          <w:i/>
          <w:sz w:val="24"/>
          <w:szCs w:val="24"/>
        </w:rPr>
        <w:t>5 pkt. 4 ustawy z 27 marca 2003 r. o planowaniu i zagospodarowaniu przestrzennym</w:t>
      </w:r>
    </w:p>
    <w:p w14:paraId="24FDAA78" w14:textId="77777777" w:rsidR="000957DA" w:rsidRPr="000C659B" w:rsidRDefault="000957DA" w:rsidP="004D1C02">
      <w:pPr>
        <w:pStyle w:val="Default"/>
        <w:ind w:left="284"/>
        <w:jc w:val="both"/>
        <w:rPr>
          <w:rFonts w:ascii="Calibri" w:hAnsi="Calibri" w:cs="Calibri"/>
        </w:rPr>
      </w:pPr>
    </w:p>
    <w:p w14:paraId="32819064" w14:textId="77777777" w:rsidR="004D1C02" w:rsidRPr="000C659B" w:rsidRDefault="004D1C02" w:rsidP="004D1C02">
      <w:pPr>
        <w:pStyle w:val="Default"/>
        <w:ind w:left="284"/>
        <w:jc w:val="both"/>
        <w:rPr>
          <w:rFonts w:ascii="Calibri" w:hAnsi="Calibri" w:cs="Calibri"/>
        </w:rPr>
      </w:pPr>
      <w:r w:rsidRPr="000C659B">
        <w:rPr>
          <w:rFonts w:ascii="Calibri" w:hAnsi="Calibri" w:cs="Calibri"/>
        </w:rPr>
        <w:t xml:space="preserve">mgr inż. Jacek Popiela </w:t>
      </w:r>
      <w:r w:rsidR="007307E6" w:rsidRPr="000C659B">
        <w:rPr>
          <w:rFonts w:ascii="Calibri" w:hAnsi="Calibri" w:cs="Calibri"/>
        </w:rPr>
        <w:t>–</w:t>
      </w:r>
      <w:r w:rsidRPr="000C659B">
        <w:rPr>
          <w:rFonts w:ascii="Calibri" w:hAnsi="Calibri" w:cs="Calibri"/>
        </w:rPr>
        <w:t xml:space="preserve"> </w:t>
      </w:r>
      <w:r w:rsidRPr="000C659B">
        <w:rPr>
          <w:rFonts w:ascii="Calibri" w:hAnsi="Calibri" w:cs="Calibri"/>
          <w:i/>
        </w:rPr>
        <w:t>uprawniony do sporządzania MPZP na podstawie art.</w:t>
      </w:r>
      <w:r w:rsidR="007307E6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5 pkt.</w:t>
      </w:r>
      <w:r w:rsidR="007307E6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3 i 5 ustawy z 27 marca 2003 r. o planowaniu i zagospodarowaniu przestrzennym</w:t>
      </w:r>
    </w:p>
    <w:p w14:paraId="2F8D1B27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i/>
          <w:color w:val="000000"/>
          <w:sz w:val="24"/>
          <w:szCs w:val="24"/>
        </w:rPr>
      </w:pPr>
    </w:p>
    <w:p w14:paraId="5357844E" w14:textId="77777777" w:rsidR="00961302" w:rsidRPr="000C659B" w:rsidRDefault="00961302" w:rsidP="00961302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</w:rPr>
        <w:t>mgr</w:t>
      </w:r>
      <w:r w:rsidR="00B93CCA">
        <w:rPr>
          <w:rFonts w:ascii="Calibri" w:hAnsi="Calibri" w:cs="Calibri"/>
        </w:rPr>
        <w:t xml:space="preserve"> </w:t>
      </w:r>
      <w:r w:rsidRPr="000C659B">
        <w:rPr>
          <w:rFonts w:ascii="Calibri" w:hAnsi="Calibri" w:cs="Calibri"/>
        </w:rPr>
        <w:t xml:space="preserve">Ireneusz Wójcik - </w:t>
      </w:r>
      <w:r w:rsidRPr="000C659B">
        <w:rPr>
          <w:rFonts w:ascii="Calibri" w:hAnsi="Calibri" w:cs="Calibri"/>
          <w:i/>
        </w:rPr>
        <w:t>uprawniony do sporządzania MPZP na podstawie art.5 pkt.</w:t>
      </w:r>
      <w:r w:rsidR="000370D0">
        <w:rPr>
          <w:rFonts w:ascii="Calibri" w:hAnsi="Calibri" w:cs="Calibri"/>
          <w:i/>
        </w:rPr>
        <w:t>4</w:t>
      </w:r>
      <w:r w:rsidRPr="000C659B">
        <w:rPr>
          <w:rFonts w:ascii="Calibri" w:hAnsi="Calibri" w:cs="Calibri"/>
          <w:i/>
        </w:rPr>
        <w:t xml:space="preserve"> ustawy z 27 marca</w:t>
      </w:r>
      <w:r w:rsidR="00B93CCA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2003 r. o planowaniu i zagospodarowaniu przestrzennym</w:t>
      </w:r>
    </w:p>
    <w:p w14:paraId="5F7B75B5" w14:textId="77777777" w:rsidR="00961302" w:rsidRPr="000C659B" w:rsidRDefault="00961302" w:rsidP="00961302">
      <w:pPr>
        <w:pStyle w:val="Default"/>
        <w:ind w:left="284"/>
        <w:jc w:val="both"/>
        <w:rPr>
          <w:rFonts w:ascii="Calibri" w:hAnsi="Calibri" w:cs="Calibri"/>
        </w:rPr>
      </w:pPr>
    </w:p>
    <w:p w14:paraId="1E5F84A3" w14:textId="77777777" w:rsidR="00961302" w:rsidRPr="000C659B" w:rsidRDefault="00961302" w:rsidP="00961302">
      <w:pPr>
        <w:pStyle w:val="standard"/>
        <w:spacing w:line="240" w:lineRule="auto"/>
        <w:ind w:left="568"/>
        <w:rPr>
          <w:rFonts w:ascii="Calibri" w:hAnsi="Calibri" w:cs="Calibri"/>
          <w:i/>
          <w:color w:val="000000"/>
          <w:sz w:val="24"/>
          <w:szCs w:val="24"/>
        </w:rPr>
      </w:pPr>
    </w:p>
    <w:p w14:paraId="5170198F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54917391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t>OPRACOWANIE GRAFICZNE</w:t>
      </w:r>
    </w:p>
    <w:p w14:paraId="6B0B5BBD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Jacek Popiela</w:t>
      </w:r>
    </w:p>
    <w:p w14:paraId="2DCB483D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arch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 xml:space="preserve">. </w:t>
      </w:r>
      <w:r w:rsidRPr="000C659B">
        <w:rPr>
          <w:rFonts w:ascii="Calibri" w:hAnsi="Calibri" w:cs="Calibri"/>
          <w:color w:val="000000"/>
          <w:sz w:val="24"/>
          <w:szCs w:val="24"/>
        </w:rPr>
        <w:t>krajobr</w:t>
      </w:r>
      <w:r w:rsidR="00961302" w:rsidRPr="000C659B">
        <w:rPr>
          <w:rFonts w:ascii="Calibri" w:hAnsi="Calibri" w:cs="Calibri"/>
          <w:color w:val="000000"/>
          <w:sz w:val="24"/>
          <w:szCs w:val="24"/>
        </w:rPr>
        <w:t>azu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color w:val="000000"/>
          <w:sz w:val="24"/>
          <w:szCs w:val="24"/>
        </w:rPr>
        <w:t>Mateusz Kulig</w:t>
      </w:r>
    </w:p>
    <w:p w14:paraId="6A9F1942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Ireneusz Wójcik</w:t>
      </w:r>
    </w:p>
    <w:p w14:paraId="7498F5A8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2B151176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24BB734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0DC02FD8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ab/>
      </w:r>
    </w:p>
    <w:p w14:paraId="20F81ECD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  <w:sectPr w:rsidR="004D1C02" w:rsidRPr="000C659B" w:rsidSect="00C675DE">
          <w:headerReference w:type="default" r:id="rId12"/>
          <w:footerReference w:type="even" r:id="rId13"/>
          <w:pgSz w:w="11906" w:h="16838"/>
          <w:pgMar w:top="1418" w:right="1152" w:bottom="1411" w:left="1584" w:header="706" w:footer="706" w:gutter="0"/>
          <w:pgNumType w:start="1"/>
          <w:cols w:space="708"/>
        </w:sectPr>
      </w:pPr>
    </w:p>
    <w:p w14:paraId="69C27430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lastRenderedPageBreak/>
        <w:t>Uchwała Nr …………..</w:t>
      </w:r>
    </w:p>
    <w:p w14:paraId="63F04DD8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 xml:space="preserve">Rady Gminy </w:t>
      </w:r>
      <w:r w:rsidR="00961302" w:rsidRPr="000C659B">
        <w:rPr>
          <w:rFonts w:ascii="Calibri" w:hAnsi="Calibri" w:cs="Calibri"/>
          <w:b/>
          <w:color w:val="000000"/>
          <w:sz w:val="24"/>
          <w:szCs w:val="24"/>
        </w:rPr>
        <w:t>Nowy Targ</w:t>
      </w:r>
    </w:p>
    <w:p w14:paraId="14E753B4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 dnia ………………</w:t>
      </w:r>
    </w:p>
    <w:p w14:paraId="0982DA04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7BF272B6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w sprawie</w:t>
      </w:r>
    </w:p>
    <w:p w14:paraId="1F27B737" w14:textId="3C917942" w:rsidR="004D1C02" w:rsidRPr="000C659B" w:rsidRDefault="004D1C02" w:rsidP="00CF2611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i/>
          <w:color w:val="000000"/>
        </w:rPr>
      </w:pPr>
      <w:r w:rsidRPr="000C659B">
        <w:rPr>
          <w:rFonts w:ascii="Calibri" w:hAnsi="Calibri" w:cs="Calibri"/>
          <w:b/>
          <w:color w:val="000000"/>
        </w:rPr>
        <w:t xml:space="preserve">MIEJSCOWEGO PLANU ZAGOSPODAROWANIA PRZESTRZENNEGO </w:t>
      </w:r>
      <w:r w:rsidR="008D7834" w:rsidRPr="000C659B">
        <w:rPr>
          <w:rFonts w:ascii="Calibri" w:hAnsi="Calibri" w:cs="Calibri"/>
          <w:b/>
          <w:color w:val="000000"/>
        </w:rPr>
        <w:t>DLA</w:t>
      </w:r>
      <w:r w:rsidR="00961302" w:rsidRPr="000C659B">
        <w:rPr>
          <w:rFonts w:ascii="Calibri" w:hAnsi="Calibri" w:cs="Calibri"/>
          <w:b/>
          <w:color w:val="000000"/>
        </w:rPr>
        <w:t xml:space="preserve"> OBSZAR</w:t>
      </w:r>
      <w:r w:rsidR="008D7834" w:rsidRPr="000C659B">
        <w:rPr>
          <w:rFonts w:ascii="Calibri" w:hAnsi="Calibri" w:cs="Calibri"/>
          <w:b/>
          <w:color w:val="000000"/>
        </w:rPr>
        <w:t>ÓW</w:t>
      </w:r>
      <w:r w:rsidR="00961302" w:rsidRPr="000C659B">
        <w:rPr>
          <w:rFonts w:ascii="Calibri" w:hAnsi="Calibri" w:cs="Calibri"/>
          <w:b/>
          <w:color w:val="000000"/>
        </w:rPr>
        <w:t xml:space="preserve"> </w:t>
      </w:r>
      <w:r w:rsidR="008D7834" w:rsidRPr="000C659B">
        <w:rPr>
          <w:rFonts w:ascii="Calibri" w:hAnsi="Calibri" w:cs="Calibri"/>
          <w:b/>
          <w:color w:val="000000"/>
        </w:rPr>
        <w:t>„</w:t>
      </w:r>
      <w:r w:rsidR="005E6789" w:rsidRPr="005E6789">
        <w:rPr>
          <w:rFonts w:ascii="Calibri" w:hAnsi="Calibri" w:cs="Calibri"/>
          <w:b/>
          <w:color w:val="000000"/>
        </w:rPr>
        <w:t>LUDŹMIERZ</w:t>
      </w:r>
      <w:r w:rsidR="005E6789">
        <w:rPr>
          <w:rFonts w:ascii="Calibri" w:hAnsi="Calibri" w:cs="Calibri"/>
          <w:b/>
          <w:color w:val="000000"/>
        </w:rPr>
        <w:t>-1</w:t>
      </w:r>
      <w:r w:rsidR="008D7834" w:rsidRPr="000C659B">
        <w:rPr>
          <w:rFonts w:ascii="Calibri" w:hAnsi="Calibri" w:cs="Calibri"/>
          <w:b/>
          <w:color w:val="000000"/>
        </w:rPr>
        <w:t>”, „</w:t>
      </w:r>
      <w:r w:rsidR="005E6789" w:rsidRPr="005E6789">
        <w:rPr>
          <w:rFonts w:ascii="Calibri" w:hAnsi="Calibri" w:cs="Calibri"/>
          <w:b/>
          <w:color w:val="000000"/>
        </w:rPr>
        <w:t>LUDŹMIERZ-</w:t>
      </w:r>
      <w:r w:rsidR="005E6789">
        <w:rPr>
          <w:rFonts w:ascii="Calibri" w:hAnsi="Calibri" w:cs="Calibri"/>
          <w:b/>
          <w:color w:val="000000"/>
        </w:rPr>
        <w:t>2</w:t>
      </w:r>
      <w:r w:rsidR="008D7834" w:rsidRPr="000C659B">
        <w:rPr>
          <w:rFonts w:ascii="Calibri" w:hAnsi="Calibri" w:cs="Calibri"/>
          <w:b/>
          <w:color w:val="000000"/>
        </w:rPr>
        <w:t>”</w:t>
      </w:r>
      <w:r w:rsidR="005E6789">
        <w:rPr>
          <w:rFonts w:ascii="Calibri" w:hAnsi="Calibri" w:cs="Calibri"/>
          <w:b/>
          <w:color w:val="000000"/>
        </w:rPr>
        <w:t>,</w:t>
      </w:r>
      <w:r w:rsidR="00B93CCA">
        <w:rPr>
          <w:rFonts w:ascii="Calibri" w:hAnsi="Calibri" w:cs="Calibri"/>
          <w:b/>
          <w:color w:val="000000"/>
        </w:rPr>
        <w:t xml:space="preserve"> </w:t>
      </w:r>
      <w:r w:rsidR="008D7834" w:rsidRPr="000C659B">
        <w:rPr>
          <w:rFonts w:ascii="Calibri" w:hAnsi="Calibri" w:cs="Calibri"/>
          <w:b/>
          <w:color w:val="000000"/>
        </w:rPr>
        <w:t>„</w:t>
      </w:r>
      <w:r w:rsidR="005E6789" w:rsidRPr="005E6789">
        <w:rPr>
          <w:rFonts w:ascii="Calibri" w:hAnsi="Calibri" w:cs="Calibri"/>
          <w:b/>
          <w:color w:val="000000"/>
        </w:rPr>
        <w:t>LUDŹMIERZ</w:t>
      </w:r>
      <w:r w:rsidR="005E6789">
        <w:rPr>
          <w:rFonts w:ascii="Calibri" w:hAnsi="Calibri" w:cs="Calibri"/>
          <w:b/>
          <w:color w:val="000000"/>
        </w:rPr>
        <w:t>-3</w:t>
      </w:r>
      <w:r w:rsidR="008D7834" w:rsidRPr="000C659B">
        <w:rPr>
          <w:rFonts w:ascii="Calibri" w:hAnsi="Calibri" w:cs="Calibri"/>
          <w:b/>
          <w:color w:val="000000"/>
        </w:rPr>
        <w:t>”</w:t>
      </w:r>
      <w:r w:rsidR="00D57D57">
        <w:rPr>
          <w:rFonts w:ascii="Calibri" w:hAnsi="Calibri" w:cs="Calibri"/>
          <w:b/>
          <w:color w:val="000000"/>
        </w:rPr>
        <w:t xml:space="preserve"> </w:t>
      </w:r>
      <w:r w:rsidR="005E6789">
        <w:rPr>
          <w:rFonts w:ascii="Calibri" w:hAnsi="Calibri" w:cs="Calibri"/>
          <w:b/>
          <w:color w:val="000000"/>
        </w:rPr>
        <w:t xml:space="preserve">i </w:t>
      </w:r>
      <w:r w:rsidR="005E6789" w:rsidRPr="000C659B">
        <w:rPr>
          <w:rFonts w:ascii="Calibri" w:hAnsi="Calibri" w:cs="Calibri"/>
          <w:b/>
          <w:color w:val="000000"/>
        </w:rPr>
        <w:t>„</w:t>
      </w:r>
      <w:r w:rsidR="005E6789" w:rsidRPr="005E6789">
        <w:rPr>
          <w:rFonts w:ascii="Calibri" w:hAnsi="Calibri" w:cs="Calibri"/>
          <w:b/>
          <w:color w:val="000000"/>
        </w:rPr>
        <w:t>LUDŹMIERZ</w:t>
      </w:r>
      <w:r w:rsidR="005E6789">
        <w:rPr>
          <w:rFonts w:ascii="Calibri" w:hAnsi="Calibri" w:cs="Calibri"/>
          <w:b/>
          <w:color w:val="000000"/>
        </w:rPr>
        <w:t>-4</w:t>
      </w:r>
      <w:r w:rsidR="005E6789" w:rsidRPr="000C659B">
        <w:rPr>
          <w:rFonts w:ascii="Calibri" w:hAnsi="Calibri" w:cs="Calibri"/>
          <w:b/>
          <w:color w:val="000000"/>
        </w:rPr>
        <w:t>”</w:t>
      </w:r>
      <w:r w:rsidR="008D7834" w:rsidRPr="000C659B">
        <w:rPr>
          <w:rFonts w:ascii="Calibri" w:hAnsi="Calibri" w:cs="Calibri"/>
          <w:b/>
          <w:color w:val="000000"/>
        </w:rPr>
        <w:t xml:space="preserve"> W GMINIE NOWY TARG</w:t>
      </w:r>
    </w:p>
    <w:p w14:paraId="51AC7FA3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61A97511" w14:textId="77777777" w:rsidR="004D1C02" w:rsidRPr="000C659B" w:rsidRDefault="004D1C02" w:rsidP="00AB494B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>Na podstawie:</w:t>
      </w:r>
    </w:p>
    <w:p w14:paraId="2C5F66D6" w14:textId="77777777" w:rsidR="00A02565" w:rsidRPr="000C659B" w:rsidRDefault="00A02565" w:rsidP="00A02565">
      <w:pPr>
        <w:pStyle w:val="tab"/>
        <w:numPr>
          <w:ilvl w:val="0"/>
          <w:numId w:val="90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art. 20 i 27 ustawy z dnia 27 marca 2003 o planowaniu i zagospodarowaniu przestrzennym </w:t>
      </w:r>
      <w:r w:rsidRPr="000C659B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 xml:space="preserve">tj. </w:t>
      </w:r>
      <w:r w:rsidRPr="00E75B25">
        <w:rPr>
          <w:rFonts w:ascii="Calibri" w:hAnsi="Calibri" w:cs="Calibri"/>
          <w:sz w:val="22"/>
          <w:szCs w:val="22"/>
        </w:rPr>
        <w:t xml:space="preserve">Dz. U. z 2024 r. poz. 1130, z </w:t>
      </w:r>
      <w:proofErr w:type="spellStart"/>
      <w:r w:rsidRPr="00E75B25">
        <w:rPr>
          <w:rFonts w:ascii="Calibri" w:hAnsi="Calibri" w:cs="Calibri"/>
          <w:sz w:val="22"/>
          <w:szCs w:val="22"/>
        </w:rPr>
        <w:t>późń</w:t>
      </w:r>
      <w:proofErr w:type="spellEnd"/>
      <w:r w:rsidRPr="00E75B25">
        <w:rPr>
          <w:rFonts w:ascii="Calibri" w:hAnsi="Calibri" w:cs="Calibri"/>
          <w:sz w:val="22"/>
          <w:szCs w:val="22"/>
        </w:rPr>
        <w:t>. zm</w:t>
      </w:r>
      <w:r>
        <w:rPr>
          <w:rFonts w:ascii="Calibri" w:hAnsi="Calibri" w:cs="Calibri"/>
          <w:sz w:val="22"/>
          <w:szCs w:val="22"/>
        </w:rPr>
        <w:t>.</w:t>
      </w:r>
      <w:r w:rsidRPr="000C659B">
        <w:rPr>
          <w:rFonts w:ascii="Calibri" w:hAnsi="Calibri" w:cs="Calibri"/>
          <w:sz w:val="22"/>
          <w:szCs w:val="22"/>
        </w:rPr>
        <w:t xml:space="preserve">)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oraz art. 18 ust. 2 pkt. 5 i art. 41 ust. 1 ustawy o samorządzie gminnym </w:t>
      </w:r>
      <w:ins w:id="0" w:author="msoft6673" w:date="2024-05-27T21:26:00Z">
        <w:r w:rsidRPr="000C659B">
          <w:rPr>
            <w:rFonts w:ascii="Calibri" w:hAnsi="Calibri" w:cs="Calibri"/>
            <w:color w:val="000000"/>
            <w:sz w:val="22"/>
            <w:szCs w:val="22"/>
          </w:rPr>
          <w:t>(</w:t>
        </w:r>
        <w:r w:rsidRPr="000C659B">
          <w:rPr>
            <w:rFonts w:ascii="Calibri" w:hAnsi="Calibri" w:cs="Calibri"/>
            <w:sz w:val="22"/>
            <w:szCs w:val="22"/>
          </w:rPr>
          <w:t xml:space="preserve">tj. </w:t>
        </w:r>
      </w:ins>
      <w:r w:rsidRPr="00E75B25">
        <w:rPr>
          <w:rFonts w:ascii="Calibri" w:hAnsi="Calibri" w:cs="Calibri"/>
          <w:sz w:val="22"/>
          <w:szCs w:val="22"/>
        </w:rPr>
        <w:t xml:space="preserve">Dz. U. z 2024 r. poz. 1465, z </w:t>
      </w:r>
      <w:proofErr w:type="spellStart"/>
      <w:r w:rsidRPr="00E75B25">
        <w:rPr>
          <w:rFonts w:ascii="Calibri" w:hAnsi="Calibri" w:cs="Calibri"/>
          <w:sz w:val="22"/>
          <w:szCs w:val="22"/>
        </w:rPr>
        <w:t>późn</w:t>
      </w:r>
      <w:proofErr w:type="spellEnd"/>
      <w:r w:rsidRPr="00E75B25">
        <w:rPr>
          <w:rFonts w:ascii="Calibri" w:hAnsi="Calibri" w:cs="Calibri"/>
          <w:sz w:val="22"/>
          <w:szCs w:val="22"/>
        </w:rPr>
        <w:t>. zm.</w:t>
      </w:r>
      <w:ins w:id="1" w:author="msoft6673" w:date="2024-05-27T21:26:00Z">
        <w:r w:rsidRPr="000C659B">
          <w:rPr>
            <w:rFonts w:ascii="Calibri" w:hAnsi="Calibri" w:cs="Calibri"/>
            <w:color w:val="000000"/>
            <w:sz w:val="22"/>
            <w:szCs w:val="22"/>
          </w:rPr>
          <w:t>),</w:t>
        </w:r>
        <w:r w:rsidRPr="000C659B" w:rsidDel="00EE5E0F">
          <w:rPr>
            <w:rFonts w:ascii="Calibri" w:hAnsi="Calibri" w:cs="Calibri"/>
            <w:color w:val="000000"/>
            <w:sz w:val="22"/>
            <w:szCs w:val="22"/>
          </w:rPr>
          <w:t xml:space="preserve"> </w:t>
        </w:r>
      </w:ins>
      <w:del w:id="2" w:author="msoft6673" w:date="2024-05-27T21:26:00Z">
        <w:r w:rsidRPr="000C659B" w:rsidDel="00EE5E0F">
          <w:rPr>
            <w:rFonts w:ascii="Calibri" w:hAnsi="Calibri" w:cs="Calibri"/>
            <w:color w:val="000000"/>
            <w:sz w:val="22"/>
            <w:szCs w:val="22"/>
          </w:rPr>
          <w:delText>(</w:delText>
        </w:r>
        <w:r w:rsidRPr="000C659B" w:rsidDel="00EE5E0F">
          <w:rPr>
            <w:rFonts w:ascii="Calibri" w:hAnsi="Calibri" w:cs="Calibri"/>
            <w:sz w:val="22"/>
            <w:szCs w:val="22"/>
          </w:rPr>
          <w:delText xml:space="preserve">tj. Dz.U. </w:delText>
        </w:r>
        <w:r w:rsidDel="00EE5E0F">
          <w:rPr>
            <w:rFonts w:ascii="Calibri" w:hAnsi="Calibri" w:cs="Calibri"/>
            <w:sz w:val="22"/>
            <w:szCs w:val="22"/>
          </w:rPr>
          <w:delText>2023 r. 40 z późn. zm.</w:delText>
        </w:r>
        <w:r w:rsidRPr="000C659B" w:rsidDel="00EE5E0F">
          <w:rPr>
            <w:rFonts w:ascii="Calibri" w:hAnsi="Calibri" w:cs="Calibri"/>
            <w:color w:val="000000"/>
            <w:sz w:val="22"/>
            <w:szCs w:val="22"/>
          </w:rPr>
          <w:delText>),</w:delText>
        </w:r>
      </w:del>
    </w:p>
    <w:p w14:paraId="62F8FA2E" w14:textId="77777777" w:rsidR="00A02565" w:rsidRPr="000C659B" w:rsidRDefault="00A02565" w:rsidP="00A02565">
      <w:pPr>
        <w:pStyle w:val="tab"/>
        <w:numPr>
          <w:ilvl w:val="0"/>
          <w:numId w:val="90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 xml:space="preserve">po stwierdzeniu, że ustalenia poniższej Uchwały nie naruszają polityki przestrzennej Gminy, w tym zasad zagospodarowania przestrzennego ujętych w Studium uwarunkowań i kierunków zagospodarowania przestrzennego Gminy Nowy Targ uchwalonego Uchwałą Rady Gminy Nowy Targ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Nr </w:t>
      </w:r>
      <w:r w:rsidRPr="00E75B25">
        <w:rPr>
          <w:rFonts w:ascii="Calibri" w:hAnsi="Calibri" w:cs="Calibri"/>
          <w:color w:val="000000"/>
          <w:sz w:val="22"/>
          <w:szCs w:val="22"/>
        </w:rPr>
        <w:t xml:space="preserve">V/48/2024 </w:t>
      </w:r>
      <w:r>
        <w:rPr>
          <w:rFonts w:ascii="Calibri" w:hAnsi="Calibri" w:cs="Calibri"/>
          <w:color w:val="000000"/>
          <w:sz w:val="22"/>
          <w:szCs w:val="22"/>
        </w:rPr>
        <w:t>z dnia 17 września 2024 r.,</w:t>
      </w:r>
    </w:p>
    <w:p w14:paraId="0FB34BAF" w14:textId="77777777" w:rsidR="004D1C02" w:rsidRPr="000C659B" w:rsidRDefault="004D1C02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C6B315E" w14:textId="77777777" w:rsidR="004D1C02" w:rsidRPr="000C659B" w:rsidRDefault="004D1C02" w:rsidP="00AB494B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>uchwala się co następuje:</w:t>
      </w:r>
    </w:p>
    <w:p w14:paraId="6751D736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9BA1A65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0C659B">
        <w:rPr>
          <w:rFonts w:ascii="Calibri" w:hAnsi="Calibri" w:cs="Calibri"/>
          <w:b/>
          <w:color w:val="000000"/>
          <w:szCs w:val="22"/>
        </w:rPr>
        <w:t>§ 1.</w:t>
      </w:r>
    </w:p>
    <w:p w14:paraId="03935E20" w14:textId="60C880D0" w:rsidR="00220D18" w:rsidRPr="00CF2611" w:rsidRDefault="004D1C02" w:rsidP="00220D18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4"/>
        </w:rPr>
      </w:pPr>
      <w:r w:rsidRPr="000C659B">
        <w:rPr>
          <w:rFonts w:ascii="Calibri" w:hAnsi="Calibri" w:cs="Calibri"/>
          <w:color w:val="000000"/>
          <w:szCs w:val="22"/>
        </w:rPr>
        <w:t xml:space="preserve">Uchwala się miejscowy plan zagospodarowania przestrzennego </w:t>
      </w:r>
      <w:r w:rsidR="008D7834" w:rsidRPr="000C659B">
        <w:rPr>
          <w:rFonts w:ascii="Calibri" w:hAnsi="Calibri" w:cs="Calibri"/>
          <w:color w:val="000000"/>
        </w:rPr>
        <w:t>dla obszarów „</w:t>
      </w:r>
      <w:r w:rsidR="005E6789" w:rsidRPr="005E6789">
        <w:rPr>
          <w:rFonts w:ascii="Calibri" w:hAnsi="Calibri" w:cs="Calibri"/>
          <w:color w:val="000000"/>
        </w:rPr>
        <w:t>Ludźmierz-1</w:t>
      </w:r>
      <w:r w:rsidR="008D7834" w:rsidRPr="000C659B">
        <w:rPr>
          <w:rFonts w:ascii="Calibri" w:hAnsi="Calibri" w:cs="Calibri"/>
          <w:color w:val="000000"/>
        </w:rPr>
        <w:t>”, „</w:t>
      </w:r>
      <w:r w:rsidR="005E6789" w:rsidRPr="005E6789">
        <w:rPr>
          <w:rFonts w:ascii="Calibri" w:hAnsi="Calibri" w:cs="Calibri"/>
          <w:color w:val="000000"/>
        </w:rPr>
        <w:t>Ludźmierz-</w:t>
      </w:r>
      <w:r w:rsidR="005E6789">
        <w:rPr>
          <w:rFonts w:ascii="Calibri" w:hAnsi="Calibri" w:cs="Calibri"/>
          <w:color w:val="000000"/>
        </w:rPr>
        <w:t>2</w:t>
      </w:r>
      <w:r w:rsidR="008D7834" w:rsidRPr="000C659B">
        <w:rPr>
          <w:rFonts w:ascii="Calibri" w:hAnsi="Calibri" w:cs="Calibri"/>
          <w:color w:val="000000"/>
        </w:rPr>
        <w:t>”</w:t>
      </w:r>
      <w:r w:rsidR="005E6789">
        <w:rPr>
          <w:rFonts w:ascii="Calibri" w:hAnsi="Calibri" w:cs="Calibri"/>
          <w:color w:val="000000"/>
        </w:rPr>
        <w:t xml:space="preserve">, </w:t>
      </w:r>
      <w:r w:rsidR="005E6789" w:rsidRPr="000C659B">
        <w:rPr>
          <w:rFonts w:ascii="Calibri" w:hAnsi="Calibri" w:cs="Calibri"/>
          <w:color w:val="000000"/>
        </w:rPr>
        <w:t>„</w:t>
      </w:r>
      <w:r w:rsidR="005E6789" w:rsidRPr="005E6789">
        <w:rPr>
          <w:rFonts w:ascii="Calibri" w:hAnsi="Calibri" w:cs="Calibri"/>
          <w:color w:val="000000"/>
        </w:rPr>
        <w:t>Ludźmierz-</w:t>
      </w:r>
      <w:r w:rsidR="005E6789">
        <w:rPr>
          <w:rFonts w:ascii="Calibri" w:hAnsi="Calibri" w:cs="Calibri"/>
          <w:color w:val="000000"/>
        </w:rPr>
        <w:t>3</w:t>
      </w:r>
      <w:r w:rsidR="005E6789" w:rsidRPr="000C659B">
        <w:rPr>
          <w:rFonts w:ascii="Calibri" w:hAnsi="Calibri" w:cs="Calibri"/>
          <w:color w:val="000000"/>
        </w:rPr>
        <w:t>”</w:t>
      </w:r>
      <w:r w:rsidR="005E6789">
        <w:rPr>
          <w:rFonts w:ascii="Calibri" w:hAnsi="Calibri" w:cs="Calibri"/>
          <w:color w:val="000000"/>
        </w:rPr>
        <w:t xml:space="preserve"> </w:t>
      </w:r>
      <w:r w:rsidR="008D7834" w:rsidRPr="000C659B">
        <w:rPr>
          <w:rFonts w:ascii="Calibri" w:hAnsi="Calibri" w:cs="Calibri"/>
          <w:color w:val="000000"/>
        </w:rPr>
        <w:t>i</w:t>
      </w:r>
      <w:r w:rsidR="00B93CCA">
        <w:rPr>
          <w:rFonts w:ascii="Calibri" w:hAnsi="Calibri" w:cs="Calibri"/>
          <w:color w:val="000000"/>
        </w:rPr>
        <w:t xml:space="preserve"> </w:t>
      </w:r>
      <w:r w:rsidR="008D7834" w:rsidRPr="000C659B">
        <w:rPr>
          <w:rFonts w:ascii="Calibri" w:hAnsi="Calibri" w:cs="Calibri"/>
          <w:color w:val="000000"/>
        </w:rPr>
        <w:t>„</w:t>
      </w:r>
      <w:r w:rsidR="005E6789" w:rsidRPr="005E6789">
        <w:rPr>
          <w:rFonts w:ascii="Calibri" w:hAnsi="Calibri" w:cs="Calibri"/>
          <w:color w:val="000000"/>
        </w:rPr>
        <w:t>Ludźmierz-</w:t>
      </w:r>
      <w:r w:rsidR="005E6789">
        <w:rPr>
          <w:rFonts w:ascii="Calibri" w:hAnsi="Calibri" w:cs="Calibri"/>
          <w:color w:val="000000"/>
        </w:rPr>
        <w:t>4</w:t>
      </w:r>
      <w:r w:rsidR="008D7834" w:rsidRPr="000C659B">
        <w:rPr>
          <w:rFonts w:ascii="Calibri" w:hAnsi="Calibri" w:cs="Calibri"/>
          <w:color w:val="000000"/>
        </w:rPr>
        <w:t>” w gminie Nowy Targ</w:t>
      </w:r>
      <w:r w:rsidRPr="000C659B">
        <w:rPr>
          <w:rFonts w:ascii="Calibri" w:hAnsi="Calibri" w:cs="Calibri"/>
          <w:color w:val="000000"/>
          <w:szCs w:val="22"/>
        </w:rPr>
        <w:t>, obejmujący obszar</w:t>
      </w:r>
      <w:r w:rsidR="008D7834" w:rsidRPr="000C659B">
        <w:rPr>
          <w:rFonts w:ascii="Calibri" w:hAnsi="Calibri" w:cs="Calibri"/>
          <w:color w:val="000000"/>
          <w:szCs w:val="22"/>
        </w:rPr>
        <w:t>y</w:t>
      </w:r>
      <w:r w:rsidRPr="000C659B">
        <w:rPr>
          <w:rFonts w:ascii="Calibri" w:hAnsi="Calibri" w:cs="Calibri"/>
          <w:color w:val="000000"/>
          <w:szCs w:val="22"/>
        </w:rPr>
        <w:t xml:space="preserve"> zgodnie z</w:t>
      </w:r>
      <w:r w:rsidR="00D57D57">
        <w:rPr>
          <w:rFonts w:ascii="Calibri" w:hAnsi="Calibri" w:cs="Calibri"/>
          <w:color w:val="000000"/>
          <w:szCs w:val="22"/>
        </w:rPr>
        <w:t> </w:t>
      </w:r>
      <w:r w:rsidRPr="000C659B">
        <w:rPr>
          <w:rFonts w:ascii="Calibri" w:hAnsi="Calibri" w:cs="Calibri"/>
          <w:color w:val="000000"/>
          <w:szCs w:val="22"/>
        </w:rPr>
        <w:t xml:space="preserve">Uchwałą Nr </w:t>
      </w:r>
      <w:r w:rsidR="00073C92" w:rsidRPr="00CF2611">
        <w:rPr>
          <w:rFonts w:ascii="Calibri" w:hAnsi="Calibri" w:cs="Calibri"/>
          <w:szCs w:val="22"/>
        </w:rPr>
        <w:t>XXXVI</w:t>
      </w:r>
      <w:r w:rsidR="00637E90" w:rsidRPr="00CF2611">
        <w:rPr>
          <w:rFonts w:ascii="Calibri" w:hAnsi="Calibri" w:cs="Calibri"/>
          <w:szCs w:val="22"/>
        </w:rPr>
        <w:t>/</w:t>
      </w:r>
      <w:r w:rsidR="00073C92" w:rsidRPr="00CF2611">
        <w:rPr>
          <w:rFonts w:ascii="Calibri" w:hAnsi="Calibri" w:cs="Calibri"/>
          <w:szCs w:val="22"/>
        </w:rPr>
        <w:t>38</w:t>
      </w:r>
      <w:r w:rsidR="0082099C" w:rsidRPr="00CF2611">
        <w:rPr>
          <w:rFonts w:ascii="Calibri" w:hAnsi="Calibri" w:cs="Calibri"/>
          <w:szCs w:val="22"/>
        </w:rPr>
        <w:t>3</w:t>
      </w:r>
      <w:r w:rsidR="00637E90" w:rsidRPr="00CF2611">
        <w:rPr>
          <w:rFonts w:ascii="Calibri" w:hAnsi="Calibri" w:cs="Calibri"/>
          <w:szCs w:val="22"/>
        </w:rPr>
        <w:t>/20</w:t>
      </w:r>
      <w:r w:rsidR="00073C92" w:rsidRPr="00CF2611">
        <w:rPr>
          <w:rFonts w:ascii="Calibri" w:hAnsi="Calibri" w:cs="Calibri"/>
          <w:szCs w:val="22"/>
        </w:rPr>
        <w:t>14</w:t>
      </w:r>
      <w:r w:rsidR="005E78DA" w:rsidRPr="00CF2611">
        <w:rPr>
          <w:rFonts w:ascii="Calibri" w:hAnsi="Calibri" w:cs="Calibri"/>
          <w:szCs w:val="22"/>
        </w:rPr>
        <w:t xml:space="preserve"> Rady Gminy </w:t>
      </w:r>
      <w:r w:rsidR="00073C92" w:rsidRPr="00CF2611">
        <w:rPr>
          <w:rFonts w:ascii="Calibri" w:hAnsi="Calibri" w:cs="Calibri"/>
          <w:szCs w:val="22"/>
        </w:rPr>
        <w:t>Nowy Targ</w:t>
      </w:r>
      <w:r w:rsidR="005E78DA" w:rsidRPr="00CF2611">
        <w:rPr>
          <w:rFonts w:ascii="Calibri" w:hAnsi="Calibri" w:cs="Calibri"/>
          <w:szCs w:val="22"/>
        </w:rPr>
        <w:t xml:space="preserve"> z dnia </w:t>
      </w:r>
      <w:r w:rsidR="00637E90" w:rsidRPr="00CF2611">
        <w:rPr>
          <w:rFonts w:ascii="Calibri" w:hAnsi="Calibri" w:cs="Calibri"/>
          <w:szCs w:val="22"/>
        </w:rPr>
        <w:t>1</w:t>
      </w:r>
      <w:r w:rsidR="00073C92" w:rsidRPr="00CF2611">
        <w:rPr>
          <w:rFonts w:ascii="Calibri" w:hAnsi="Calibri" w:cs="Calibri"/>
          <w:szCs w:val="22"/>
        </w:rPr>
        <w:t>7</w:t>
      </w:r>
      <w:r w:rsidR="005E78DA" w:rsidRPr="00CF2611">
        <w:rPr>
          <w:rFonts w:ascii="Calibri" w:hAnsi="Calibri" w:cs="Calibri"/>
          <w:szCs w:val="22"/>
        </w:rPr>
        <w:t> </w:t>
      </w:r>
      <w:r w:rsidR="00073C92" w:rsidRPr="00CF2611">
        <w:rPr>
          <w:rFonts w:ascii="Calibri" w:hAnsi="Calibri" w:cs="Calibri"/>
          <w:szCs w:val="22"/>
        </w:rPr>
        <w:t>czerwca</w:t>
      </w:r>
      <w:r w:rsidR="001D713F" w:rsidRPr="00CF2611">
        <w:rPr>
          <w:rFonts w:ascii="Calibri" w:hAnsi="Calibri" w:cs="Calibri"/>
          <w:szCs w:val="22"/>
        </w:rPr>
        <w:t xml:space="preserve"> 201</w:t>
      </w:r>
      <w:r w:rsidR="00073C92" w:rsidRPr="00CF2611">
        <w:rPr>
          <w:rFonts w:ascii="Calibri" w:hAnsi="Calibri" w:cs="Calibri"/>
          <w:szCs w:val="22"/>
        </w:rPr>
        <w:t>4</w:t>
      </w:r>
      <w:r w:rsidR="001D713F" w:rsidRPr="00CF2611">
        <w:rPr>
          <w:rFonts w:ascii="Calibri" w:hAnsi="Calibri" w:cs="Calibri"/>
          <w:szCs w:val="22"/>
        </w:rPr>
        <w:t xml:space="preserve"> roku</w:t>
      </w:r>
      <w:r w:rsidR="009E225E" w:rsidRPr="00CF2611">
        <w:rPr>
          <w:rFonts w:ascii="Calibri" w:hAnsi="Calibri" w:cs="Calibri"/>
          <w:szCs w:val="22"/>
        </w:rPr>
        <w:t xml:space="preserve"> </w:t>
      </w:r>
      <w:bookmarkStart w:id="3" w:name="_Hlk183164633"/>
      <w:r w:rsidR="009E225E" w:rsidRPr="00CF2611">
        <w:rPr>
          <w:rFonts w:ascii="Calibri" w:hAnsi="Calibri" w:cs="Calibri"/>
          <w:szCs w:val="22"/>
        </w:rPr>
        <w:t xml:space="preserve">ze zmianą podjętą Uchwałą </w:t>
      </w:r>
      <w:r w:rsidR="005D70D4" w:rsidRPr="00CF2611">
        <w:rPr>
          <w:rFonts w:ascii="Calibri" w:hAnsi="Calibri" w:cs="Calibri"/>
        </w:rPr>
        <w:t xml:space="preserve">Nr </w:t>
      </w:r>
      <w:bookmarkEnd w:id="3"/>
      <w:r w:rsidR="005D70D4" w:rsidRPr="00CF2611">
        <w:rPr>
          <w:rFonts w:ascii="Calibri" w:hAnsi="Calibri" w:cs="Calibri"/>
        </w:rPr>
        <w:t>X</w:t>
      </w:r>
      <w:r w:rsidR="0082099C" w:rsidRPr="00CF2611">
        <w:rPr>
          <w:rFonts w:ascii="Calibri" w:hAnsi="Calibri" w:cs="Calibri"/>
        </w:rPr>
        <w:t>LII</w:t>
      </w:r>
      <w:r w:rsidR="005D70D4" w:rsidRPr="00CF2611">
        <w:rPr>
          <w:rFonts w:ascii="Calibri" w:hAnsi="Calibri" w:cs="Calibri"/>
        </w:rPr>
        <w:t>/</w:t>
      </w:r>
      <w:r w:rsidR="0082099C" w:rsidRPr="00CF2611">
        <w:rPr>
          <w:rFonts w:ascii="Calibri" w:hAnsi="Calibri" w:cs="Calibri"/>
        </w:rPr>
        <w:t>454</w:t>
      </w:r>
      <w:r w:rsidR="005D70D4" w:rsidRPr="00CF2611">
        <w:rPr>
          <w:rFonts w:ascii="Calibri" w:hAnsi="Calibri" w:cs="Calibri"/>
        </w:rPr>
        <w:t>/202</w:t>
      </w:r>
      <w:r w:rsidR="0082099C" w:rsidRPr="00CF2611">
        <w:rPr>
          <w:rFonts w:ascii="Calibri" w:hAnsi="Calibri" w:cs="Calibri"/>
        </w:rPr>
        <w:t>3</w:t>
      </w:r>
      <w:r w:rsidR="005D70D4" w:rsidRPr="00CF2611">
        <w:rPr>
          <w:rFonts w:ascii="Calibri" w:hAnsi="Calibri" w:cs="Calibri"/>
        </w:rPr>
        <w:t xml:space="preserve"> Rady Gminy Nowy Targ z dnia </w:t>
      </w:r>
      <w:r w:rsidR="0082099C" w:rsidRPr="00CF2611">
        <w:rPr>
          <w:rFonts w:ascii="Calibri" w:hAnsi="Calibri" w:cs="Calibri"/>
        </w:rPr>
        <w:t>28 luty</w:t>
      </w:r>
      <w:r w:rsidR="005D70D4" w:rsidRPr="00CF2611">
        <w:rPr>
          <w:rFonts w:ascii="Calibri" w:hAnsi="Calibri" w:cs="Calibri"/>
        </w:rPr>
        <w:t xml:space="preserve"> 202</w:t>
      </w:r>
      <w:r w:rsidR="0082099C" w:rsidRPr="00CF2611">
        <w:rPr>
          <w:rFonts w:ascii="Calibri" w:hAnsi="Calibri" w:cs="Calibri"/>
        </w:rPr>
        <w:t>3</w:t>
      </w:r>
      <w:r w:rsidR="002431FB" w:rsidRPr="00CF2611">
        <w:rPr>
          <w:rFonts w:ascii="Calibri" w:hAnsi="Calibri" w:cs="Calibri"/>
        </w:rPr>
        <w:t xml:space="preserve"> </w:t>
      </w:r>
      <w:r w:rsidR="005D70D4" w:rsidRPr="00CF2611">
        <w:rPr>
          <w:rFonts w:ascii="Calibri" w:hAnsi="Calibri" w:cs="Calibri"/>
        </w:rPr>
        <w:t>r</w:t>
      </w:r>
      <w:r w:rsidR="002431FB" w:rsidRPr="00CF2611">
        <w:rPr>
          <w:rFonts w:ascii="Calibri" w:hAnsi="Calibri" w:cs="Calibri"/>
        </w:rPr>
        <w:t>.</w:t>
      </w:r>
      <w:r w:rsidR="006004AE" w:rsidRPr="00CF2611">
        <w:rPr>
          <w:rFonts w:ascii="Calibri" w:hAnsi="Calibri" w:cs="Calibri"/>
          <w:szCs w:val="24"/>
        </w:rPr>
        <w:t>,</w:t>
      </w:r>
      <w:r w:rsidR="006004AE" w:rsidRPr="00CF2611" w:rsidDel="006004AE">
        <w:rPr>
          <w:rFonts w:ascii="Calibri" w:hAnsi="Calibri" w:cs="Calibri"/>
          <w:szCs w:val="24"/>
        </w:rPr>
        <w:t xml:space="preserve"> </w:t>
      </w:r>
      <w:r w:rsidR="00220D18" w:rsidRPr="00CF2611">
        <w:rPr>
          <w:rFonts w:ascii="Calibri" w:hAnsi="Calibri" w:cs="Calibri"/>
          <w:szCs w:val="24"/>
        </w:rPr>
        <w:t xml:space="preserve"> zwany dalej „planem”.</w:t>
      </w:r>
    </w:p>
    <w:p w14:paraId="478EA566" w14:textId="77777777" w:rsidR="00220D18" w:rsidRPr="009C0037" w:rsidRDefault="00220D18" w:rsidP="00220D18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4"/>
        </w:rPr>
      </w:pPr>
      <w:r w:rsidRPr="00487FD5">
        <w:rPr>
          <w:rFonts w:ascii="Calibri" w:hAnsi="Calibri" w:cs="Calibri"/>
          <w:szCs w:val="24"/>
        </w:rPr>
        <w:t xml:space="preserve">Powierzchnia obszaru objętego planem </w:t>
      </w:r>
      <w:r w:rsidRPr="009C0037">
        <w:rPr>
          <w:rFonts w:ascii="Calibri" w:hAnsi="Calibri" w:cs="Calibri"/>
          <w:szCs w:val="24"/>
        </w:rPr>
        <w:t xml:space="preserve">wynosi ok. </w:t>
      </w:r>
      <w:r w:rsidR="002431FB" w:rsidRPr="00B93CCA">
        <w:rPr>
          <w:rFonts w:ascii="Calibri" w:hAnsi="Calibri" w:cs="Calibri"/>
          <w:szCs w:val="24"/>
        </w:rPr>
        <w:t xml:space="preserve">4,21 </w:t>
      </w:r>
      <w:r w:rsidRPr="002431FB">
        <w:rPr>
          <w:rFonts w:ascii="Calibri" w:hAnsi="Calibri" w:cs="Calibri"/>
          <w:szCs w:val="24"/>
        </w:rPr>
        <w:t>km².</w:t>
      </w:r>
    </w:p>
    <w:p w14:paraId="466C279A" w14:textId="77777777" w:rsidR="004D1C02" w:rsidRPr="000C659B" w:rsidRDefault="004D1C02" w:rsidP="00AB494B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3E3807DA" w14:textId="77777777" w:rsidR="004D1C02" w:rsidRPr="000C659B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0C659B">
        <w:rPr>
          <w:rFonts w:ascii="Calibri" w:hAnsi="Calibri" w:cs="Calibri"/>
          <w:b/>
          <w:color w:val="000000"/>
          <w:szCs w:val="22"/>
        </w:rPr>
        <w:t>§ 2.</w:t>
      </w:r>
    </w:p>
    <w:p w14:paraId="069205EC" w14:textId="77777777" w:rsidR="004D1C02" w:rsidRPr="000C659B" w:rsidRDefault="004D1C02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Ustalenia planu, o którym mowa w §1, ust. 1 wyrażone są w formie:</w:t>
      </w:r>
    </w:p>
    <w:p w14:paraId="2AF9EC67" w14:textId="77777777" w:rsidR="004D1C02" w:rsidRPr="000C659B" w:rsidRDefault="004D1C02" w:rsidP="00326A00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tekstu niniejszej Uchwały;</w:t>
      </w:r>
    </w:p>
    <w:p w14:paraId="50EEF1B3" w14:textId="77777777" w:rsidR="004D1C02" w:rsidRPr="000C659B" w:rsidRDefault="004D1C02" w:rsidP="00326A00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rysunku w skali 1:2 000, będącego 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>Załącznikiem Nr 1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do niniejszej Uchwały.</w:t>
      </w:r>
    </w:p>
    <w:p w14:paraId="79BB4866" w14:textId="77777777" w:rsidR="004D1C02" w:rsidRPr="000C659B" w:rsidRDefault="004D1C02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Integralną częścią niniejszej Uchwały są rozstrzygnięcia, nie będące ustaleniami planu:</w:t>
      </w:r>
    </w:p>
    <w:p w14:paraId="20D5723C" w14:textId="77777777" w:rsidR="004D1C02" w:rsidRPr="000C659B" w:rsidRDefault="004D1C02" w:rsidP="00326A00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Załącznik Nr 2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informacje na temat sposobu realizacji zapisanych w planie inwestycji z zakresu infrastruktury technicznej, które należą do zadań własnych gminy oraz o</w:t>
      </w:r>
      <w:r w:rsidR="00F21B06" w:rsidRPr="000C659B">
        <w:rPr>
          <w:rFonts w:ascii="Calibri" w:hAnsi="Calibri" w:cs="Calibri"/>
          <w:color w:val="000000"/>
          <w:sz w:val="22"/>
          <w:szCs w:val="22"/>
        </w:rPr>
        <w:t> </w:t>
      </w:r>
      <w:r w:rsidRPr="000C659B">
        <w:rPr>
          <w:rFonts w:ascii="Calibri" w:hAnsi="Calibri" w:cs="Calibri"/>
          <w:color w:val="000000"/>
          <w:sz w:val="22"/>
          <w:szCs w:val="22"/>
        </w:rPr>
        <w:t>zasadach ich finansowania;</w:t>
      </w:r>
    </w:p>
    <w:p w14:paraId="378C20F8" w14:textId="2541BAE9" w:rsidR="004D1C02" w:rsidRPr="000C659B" w:rsidRDefault="004D1C02" w:rsidP="00326A00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Załącznik Nr 3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informacje na temat sposobu rozstrzygnięcia uwag złożonych do projektu planu zagospodarowania przestrzennego </w:t>
      </w:r>
      <w:r w:rsidR="00F264B7" w:rsidRPr="000C659B">
        <w:rPr>
          <w:rFonts w:ascii="Calibri" w:hAnsi="Calibri" w:cs="Calibri"/>
          <w:color w:val="000000"/>
          <w:sz w:val="22"/>
          <w:szCs w:val="22"/>
        </w:rPr>
        <w:t xml:space="preserve">obszarów </w:t>
      </w:r>
      <w:r w:rsidR="005E6789" w:rsidRPr="00D57D57">
        <w:rPr>
          <w:rFonts w:ascii="Calibri" w:hAnsi="Calibri" w:cs="Calibri"/>
          <w:color w:val="000000"/>
          <w:sz w:val="22"/>
          <w:szCs w:val="22"/>
        </w:rPr>
        <w:t>„Ludźmierz-1”, „Ludźmierz-2”, „Ludźmierz-3” i „Ludźmierz-4”</w:t>
      </w:r>
      <w:r w:rsidR="00D71406" w:rsidRPr="00D57D57">
        <w:rPr>
          <w:rFonts w:ascii="Calibri" w:hAnsi="Calibri" w:cs="Calibri"/>
          <w:color w:val="000000"/>
          <w:sz w:val="22"/>
          <w:szCs w:val="22"/>
        </w:rPr>
        <w:t xml:space="preserve"> w gminie</w:t>
      </w:r>
      <w:r w:rsidR="00D71406" w:rsidRPr="000C659B">
        <w:rPr>
          <w:rFonts w:ascii="Calibri" w:hAnsi="Calibri" w:cs="Calibri"/>
          <w:color w:val="000000"/>
          <w:sz w:val="22"/>
          <w:szCs w:val="22"/>
        </w:rPr>
        <w:t xml:space="preserve"> Nowy Targ</w:t>
      </w:r>
      <w:r w:rsidRPr="000C659B">
        <w:rPr>
          <w:rFonts w:ascii="Calibri" w:hAnsi="Calibri" w:cs="Calibri"/>
          <w:color w:val="000000"/>
          <w:sz w:val="22"/>
          <w:szCs w:val="22"/>
        </w:rPr>
        <w:t>.</w:t>
      </w:r>
    </w:p>
    <w:p w14:paraId="15D99447" w14:textId="77777777" w:rsidR="005545B4" w:rsidRPr="000C659B" w:rsidRDefault="005545B4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Dane przestrzenne stanowią </w:t>
      </w:r>
      <w:r w:rsidRPr="000C659B">
        <w:rPr>
          <w:rFonts w:ascii="Calibri" w:hAnsi="Calibri" w:cs="Calibri"/>
          <w:b/>
          <w:color w:val="000000"/>
          <w:szCs w:val="22"/>
        </w:rPr>
        <w:t>Załącznik Nr 4</w:t>
      </w:r>
      <w:r w:rsidRPr="000C659B">
        <w:rPr>
          <w:rFonts w:ascii="Calibri" w:hAnsi="Calibri" w:cs="Calibri"/>
          <w:color w:val="000000"/>
          <w:szCs w:val="22"/>
        </w:rPr>
        <w:t xml:space="preserve"> do niniejszej Uchwały.</w:t>
      </w:r>
    </w:p>
    <w:p w14:paraId="571A1486" w14:textId="77777777" w:rsidR="004D1C02" w:rsidRPr="000C659B" w:rsidRDefault="004D1C02" w:rsidP="00AB494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1E924361" w14:textId="77777777" w:rsidR="004D1C02" w:rsidRPr="000C659B" w:rsidRDefault="00417161" w:rsidP="00121165">
      <w:pPr>
        <w:keepNext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lastRenderedPageBreak/>
        <w:t>ROZDZIAŁ I</w:t>
      </w:r>
    </w:p>
    <w:p w14:paraId="6C2FACE3" w14:textId="77777777" w:rsidR="004D1C02" w:rsidRPr="000C659B" w:rsidRDefault="004D1C02" w:rsidP="00121165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USTALENIA OGÓLNE</w:t>
      </w:r>
    </w:p>
    <w:p w14:paraId="7C0879B2" w14:textId="77777777" w:rsidR="004D1C02" w:rsidRPr="000C659B" w:rsidRDefault="004D1C02" w:rsidP="00121165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C319DF8" w14:textId="77777777" w:rsidR="004D1C02" w:rsidRPr="000C659B" w:rsidRDefault="004D1C02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3.</w:t>
      </w:r>
    </w:p>
    <w:p w14:paraId="46861A1F" w14:textId="77777777" w:rsidR="004D1C02" w:rsidRPr="000C659B" w:rsidRDefault="004D1C02" w:rsidP="00326A00">
      <w:pPr>
        <w:pStyle w:val="standard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Realizacja wszystkich przedsięwzięć podejmowanych na podstawie planu nie może naruszać przepisów odrębnych, rozporządzeń i decyzji. </w:t>
      </w:r>
    </w:p>
    <w:p w14:paraId="21A4E7D0" w14:textId="77777777" w:rsidR="004D1C02" w:rsidRPr="000C659B" w:rsidRDefault="004D1C02" w:rsidP="00326A00">
      <w:pPr>
        <w:pStyle w:val="standard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Przy wydawaniu decyzji administracyjnych oraz przy opiniowaniu i zatwierdzaniu projektów podziału nieruchomości, należy uwzględniać łączni</w:t>
      </w:r>
      <w:r w:rsidR="00F17E29" w:rsidRPr="000C659B">
        <w:rPr>
          <w:rFonts w:ascii="Calibri" w:hAnsi="Calibri" w:cs="Calibri"/>
          <w:color w:val="000000"/>
          <w:szCs w:val="22"/>
        </w:rPr>
        <w:t>e wszystkie wymogi wynikające z </w:t>
      </w:r>
      <w:r w:rsidRPr="000C659B">
        <w:rPr>
          <w:rFonts w:ascii="Calibri" w:hAnsi="Calibri" w:cs="Calibri"/>
          <w:color w:val="000000"/>
          <w:szCs w:val="22"/>
        </w:rPr>
        <w:t>ustaleń planu, czyli:</w:t>
      </w:r>
    </w:p>
    <w:p w14:paraId="4E5DD427" w14:textId="77777777" w:rsidR="008C548E" w:rsidRPr="00604BD5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Ustalenia ogólne, zawarte w Rozdziale I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(§3 – §6);</w:t>
      </w:r>
    </w:p>
    <w:p w14:paraId="00A0C1DA" w14:textId="77777777" w:rsidR="008C548E" w:rsidRPr="000C659B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Zasady obowiązujące na całym obszarze planu, zawarte w Rozdziale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II (§7 – §1</w:t>
      </w:r>
      <w:r w:rsidR="008B5D06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323967F7" w14:textId="77777777" w:rsidR="008C548E" w:rsidRPr="000C659B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Zasady modernizacji, rozbudowy i budowy systemów infrastruktury technicznej i komunikacji, zawarte w Rozdziale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III (§1</w:t>
      </w:r>
      <w:r w:rsidR="008B5D06">
        <w:rPr>
          <w:rFonts w:ascii="Calibri" w:hAnsi="Calibri" w:cs="Calibri"/>
          <w:color w:val="000000" w:themeColor="text1"/>
          <w:sz w:val="22"/>
          <w:szCs w:val="22"/>
        </w:rPr>
        <w:t>7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 xml:space="preserve"> – §2</w:t>
      </w:r>
      <w:r w:rsidR="008B5D06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5F56492B" w14:textId="785D52FB" w:rsidR="008C548E" w:rsidRPr="00604BD5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Przeznaczenie oraz zasady zagospodarowania poszczególnych kategorii terenów, zawarte w</w:t>
      </w:r>
      <w:r w:rsidR="00D57D57">
        <w:rPr>
          <w:rFonts w:ascii="Calibri" w:hAnsi="Calibri" w:cs="Calibri"/>
          <w:color w:val="000000"/>
          <w:sz w:val="22"/>
          <w:szCs w:val="22"/>
        </w:rPr>
        <w:t> 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Rozdziale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IV (§2</w:t>
      </w:r>
      <w:r w:rsidR="008B5D06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 xml:space="preserve"> – §</w:t>
      </w:r>
      <w:r w:rsidR="00604BD5" w:rsidRPr="00604BD5">
        <w:rPr>
          <w:rFonts w:ascii="Calibri" w:hAnsi="Calibri" w:cs="Calibri"/>
          <w:color w:val="000000" w:themeColor="text1"/>
          <w:sz w:val="22"/>
          <w:szCs w:val="22"/>
        </w:rPr>
        <w:t>4</w:t>
      </w:r>
      <w:r w:rsidR="00D21EB4">
        <w:rPr>
          <w:rFonts w:ascii="Calibri" w:hAnsi="Calibri" w:cs="Calibri"/>
          <w:color w:val="000000" w:themeColor="text1"/>
          <w:sz w:val="22"/>
          <w:szCs w:val="22"/>
        </w:rPr>
        <w:t>4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0C41E52E" w14:textId="77777777" w:rsidR="008C548E" w:rsidRPr="00604BD5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Ustalenia końcowe, zawarte w Rozdziale V 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(§</w:t>
      </w:r>
      <w:r w:rsidR="00604BD5" w:rsidRPr="00604BD5">
        <w:rPr>
          <w:rFonts w:ascii="Calibri" w:hAnsi="Calibri" w:cs="Calibri"/>
          <w:color w:val="000000" w:themeColor="text1"/>
          <w:sz w:val="22"/>
          <w:szCs w:val="22"/>
        </w:rPr>
        <w:t>4</w:t>
      </w:r>
      <w:r w:rsidR="00D21EB4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 xml:space="preserve"> – §</w:t>
      </w:r>
      <w:r w:rsidR="00D21EB4">
        <w:rPr>
          <w:rFonts w:ascii="Calibri" w:hAnsi="Calibri" w:cs="Calibri"/>
          <w:color w:val="000000" w:themeColor="text1"/>
          <w:sz w:val="22"/>
          <w:szCs w:val="22"/>
        </w:rPr>
        <w:t>48</w:t>
      </w:r>
      <w:r w:rsidRPr="00604BD5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14:paraId="5701DCBE" w14:textId="77777777" w:rsidR="00EC49B3" w:rsidRPr="000C659B" w:rsidRDefault="00EC49B3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D7E465A" w14:textId="77777777" w:rsidR="00D7192A" w:rsidRPr="000C659B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4.</w:t>
      </w:r>
    </w:p>
    <w:p w14:paraId="705DE906" w14:textId="77777777" w:rsidR="00D7192A" w:rsidRPr="000C659B" w:rsidRDefault="00D7192A" w:rsidP="00326A00">
      <w:pPr>
        <w:pStyle w:val="standard"/>
        <w:numPr>
          <w:ilvl w:val="0"/>
          <w:numId w:val="1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Ustala się cele planu:</w:t>
      </w:r>
    </w:p>
    <w:p w14:paraId="5DC16E9C" w14:textId="77777777" w:rsidR="00637E90" w:rsidRPr="000C659B" w:rsidRDefault="00D7192A" w:rsidP="00326A00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stworzenie prawnych warunków dla planowanego zagospodarowania obszaru objętego planem, w zgodności z wymogami ochrony i kształtowania ładu przestrzennego, ochrony środowiska, wymogami zrównoważonego rozwoju oraz kierunkami wyznaczonymi w „Studium uwarunkowań i kierunków zagospodarowania przestrzennego Gminy </w:t>
      </w:r>
      <w:r w:rsidR="00C02350" w:rsidRPr="000C659B">
        <w:rPr>
          <w:rFonts w:ascii="Calibri" w:hAnsi="Calibri" w:cs="Calibri"/>
          <w:color w:val="000000"/>
          <w:sz w:val="22"/>
          <w:szCs w:val="22"/>
        </w:rPr>
        <w:t>Nowy Targ</w:t>
      </w:r>
      <w:r w:rsidR="00AB090C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A60A9" w:rsidRPr="000C659B">
        <w:rPr>
          <w:rFonts w:ascii="Calibri" w:hAnsi="Calibri" w:cs="Calibri"/>
          <w:color w:val="000000"/>
          <w:sz w:val="22"/>
          <w:szCs w:val="22"/>
        </w:rPr>
        <w:t>oraz</w:t>
      </w:r>
      <w:r w:rsidR="00637E90" w:rsidRPr="000C659B">
        <w:rPr>
          <w:rFonts w:ascii="Calibri" w:hAnsi="Calibri" w:cs="Calibri"/>
          <w:color w:val="000000"/>
          <w:sz w:val="22"/>
          <w:szCs w:val="22"/>
        </w:rPr>
        <w:t xml:space="preserve"> Decyzj</w:t>
      </w:r>
      <w:r w:rsidR="00C02105" w:rsidRPr="000C659B">
        <w:rPr>
          <w:rFonts w:ascii="Calibri" w:hAnsi="Calibri" w:cs="Calibri"/>
          <w:color w:val="000000"/>
          <w:sz w:val="22"/>
          <w:szCs w:val="22"/>
        </w:rPr>
        <w:t>ą</w:t>
      </w:r>
      <w:r w:rsidR="00637E90" w:rsidRPr="000C659B">
        <w:rPr>
          <w:rFonts w:ascii="Calibri" w:hAnsi="Calibri" w:cs="Calibri"/>
          <w:color w:val="000000"/>
          <w:sz w:val="22"/>
          <w:szCs w:val="22"/>
        </w:rPr>
        <w:t xml:space="preserve"> Ministra Rolnictwa i Rozwoju Wsi</w:t>
      </w:r>
      <w:r w:rsidR="0016027D" w:rsidRPr="000C659B">
        <w:rPr>
          <w:rFonts w:ascii="Calibri" w:hAnsi="Calibri" w:cs="Calibri"/>
          <w:color w:val="000000"/>
          <w:sz w:val="22"/>
          <w:szCs w:val="22"/>
        </w:rPr>
        <w:t xml:space="preserve"> w/s możliwości zmiany przeznaczenia gruntów rolnych na </w:t>
      </w:r>
      <w:r w:rsidR="00AA60A9" w:rsidRPr="000C659B">
        <w:rPr>
          <w:rFonts w:ascii="Calibri" w:hAnsi="Calibri" w:cs="Calibri"/>
          <w:color w:val="000000"/>
          <w:sz w:val="22"/>
          <w:szCs w:val="22"/>
        </w:rPr>
        <w:t xml:space="preserve">cele </w:t>
      </w:r>
      <w:r w:rsidR="0016027D" w:rsidRPr="000C659B">
        <w:rPr>
          <w:rFonts w:ascii="Calibri" w:hAnsi="Calibri" w:cs="Calibri"/>
          <w:color w:val="000000"/>
          <w:sz w:val="22"/>
          <w:szCs w:val="22"/>
        </w:rPr>
        <w:t>budowlane</w:t>
      </w:r>
      <w:r w:rsidR="006D4633" w:rsidRPr="000C659B">
        <w:rPr>
          <w:rFonts w:ascii="Calibri" w:hAnsi="Calibri" w:cs="Calibri"/>
          <w:color w:val="000000"/>
          <w:sz w:val="22"/>
          <w:szCs w:val="22"/>
        </w:rPr>
        <w:t>;</w:t>
      </w:r>
      <w:r w:rsidR="00637E90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0BD3202" w14:textId="77777777" w:rsidR="00D7192A" w:rsidRPr="000C659B" w:rsidRDefault="00D7192A" w:rsidP="00326A00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wskazanie uwarunkowań </w:t>
      </w:r>
      <w:r w:rsidR="00D5156D">
        <w:rPr>
          <w:rFonts w:ascii="Calibri" w:hAnsi="Calibri" w:cs="Calibri"/>
          <w:color w:val="000000"/>
          <w:sz w:val="22"/>
          <w:szCs w:val="22"/>
        </w:rPr>
        <w:t xml:space="preserve">prawnych </w:t>
      </w:r>
      <w:r w:rsidRPr="000C659B">
        <w:rPr>
          <w:rFonts w:ascii="Calibri" w:hAnsi="Calibri" w:cs="Calibri"/>
          <w:color w:val="000000"/>
          <w:sz w:val="22"/>
          <w:szCs w:val="22"/>
        </w:rPr>
        <w:t>wynikających z przepisów odrębnych, prawomocnych rozporządzeń i decyzji.</w:t>
      </w:r>
    </w:p>
    <w:p w14:paraId="553460AD" w14:textId="77777777" w:rsidR="00EC49B3" w:rsidRPr="000C659B" w:rsidRDefault="00EC49B3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56DA08B" w14:textId="77777777" w:rsidR="00D7192A" w:rsidRPr="000C659B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5.</w:t>
      </w:r>
    </w:p>
    <w:p w14:paraId="69B4CA36" w14:textId="77777777" w:rsidR="00D7192A" w:rsidRPr="000C659B" w:rsidRDefault="00D7192A" w:rsidP="00B26227">
      <w:pPr>
        <w:pStyle w:val="standard"/>
        <w:numPr>
          <w:ilvl w:val="0"/>
          <w:numId w:val="9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Ilekroć w tekście niniejszego planu jest mowa o:</w:t>
      </w:r>
    </w:p>
    <w:p w14:paraId="57BE7207" w14:textId="77777777" w:rsidR="00D7192A" w:rsidRPr="000C659B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planie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rozumie się przez to niniejszą uchwałę wraz z </w:t>
      </w:r>
      <w:r w:rsidR="008C548E" w:rsidRPr="000C659B">
        <w:rPr>
          <w:rFonts w:ascii="Calibri" w:hAnsi="Calibri" w:cs="Calibri"/>
          <w:b/>
          <w:color w:val="000000"/>
          <w:sz w:val="22"/>
          <w:szCs w:val="22"/>
        </w:rPr>
        <w:t>Z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>ałącznikiem Nr 1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do niniejszej Uchwały; </w:t>
      </w:r>
    </w:p>
    <w:p w14:paraId="40294C69" w14:textId="77777777" w:rsidR="009F5FBC" w:rsidRPr="000C659B" w:rsidRDefault="009F5FBC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 xml:space="preserve">rysunku planu </w:t>
      </w:r>
      <w:r w:rsidR="008C548E" w:rsidRPr="000C659B">
        <w:rPr>
          <w:rFonts w:ascii="Calibri" w:hAnsi="Calibri" w:cs="Calibri"/>
          <w:color w:val="000000"/>
          <w:sz w:val="22"/>
          <w:szCs w:val="22"/>
        </w:rPr>
        <w:t>–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D07AE" w:rsidRPr="000C659B">
        <w:rPr>
          <w:rFonts w:ascii="Calibri" w:hAnsi="Calibri" w:cs="Calibri"/>
          <w:color w:val="000000"/>
          <w:sz w:val="22"/>
          <w:szCs w:val="22"/>
        </w:rPr>
        <w:t>rozumie</w:t>
      </w:r>
      <w:r w:rsidR="00FD07AE" w:rsidRPr="000C659B">
        <w:rPr>
          <w:rFonts w:ascii="Calibri" w:hAnsi="Calibri" w:cs="Calibri"/>
          <w:sz w:val="22"/>
          <w:szCs w:val="22"/>
        </w:rPr>
        <w:t xml:space="preserve"> się przez to rysunek op</w:t>
      </w:r>
      <w:r w:rsidR="00F21B06" w:rsidRPr="000C659B">
        <w:rPr>
          <w:rFonts w:ascii="Calibri" w:hAnsi="Calibri" w:cs="Calibri"/>
          <w:sz w:val="22"/>
          <w:szCs w:val="22"/>
        </w:rPr>
        <w:t>racowany w technice cyfrowej, w </w:t>
      </w:r>
      <w:r w:rsidR="00FD07AE" w:rsidRPr="000C659B">
        <w:rPr>
          <w:rFonts w:ascii="Calibri" w:hAnsi="Calibri" w:cs="Calibri"/>
          <w:sz w:val="22"/>
          <w:szCs w:val="22"/>
        </w:rPr>
        <w:t xml:space="preserve">skali 1:2000; wydruk rysunku planu </w:t>
      </w:r>
      <w:r w:rsidR="004F2B5C" w:rsidRPr="000C659B">
        <w:rPr>
          <w:rFonts w:ascii="Calibri" w:hAnsi="Calibri" w:cs="Calibri"/>
          <w:sz w:val="22"/>
          <w:szCs w:val="22"/>
        </w:rPr>
        <w:t xml:space="preserve">z przeznaczeniem terenów </w:t>
      </w:r>
      <w:r w:rsidR="00FD07AE" w:rsidRPr="000C659B">
        <w:rPr>
          <w:rFonts w:ascii="Calibri" w:hAnsi="Calibri" w:cs="Calibri"/>
          <w:sz w:val="22"/>
          <w:szCs w:val="22"/>
        </w:rPr>
        <w:t xml:space="preserve">stanowi </w:t>
      </w:r>
      <w:r w:rsidR="008C548E" w:rsidRPr="000C659B">
        <w:rPr>
          <w:rFonts w:ascii="Calibri" w:hAnsi="Calibri" w:cs="Calibri"/>
          <w:b/>
          <w:sz w:val="22"/>
          <w:szCs w:val="22"/>
        </w:rPr>
        <w:t>Z</w:t>
      </w:r>
      <w:r w:rsidR="00FD07AE" w:rsidRPr="000C659B">
        <w:rPr>
          <w:rFonts w:ascii="Calibri" w:hAnsi="Calibri" w:cs="Calibri"/>
          <w:b/>
          <w:sz w:val="22"/>
          <w:szCs w:val="22"/>
        </w:rPr>
        <w:t>ałącznik Nr</w:t>
      </w:r>
      <w:r w:rsidR="00F21B06" w:rsidRPr="000C659B">
        <w:rPr>
          <w:rFonts w:ascii="Calibri" w:hAnsi="Calibri" w:cs="Calibri"/>
          <w:b/>
          <w:sz w:val="22"/>
          <w:szCs w:val="22"/>
        </w:rPr>
        <w:t> </w:t>
      </w:r>
      <w:r w:rsidR="00FD07AE" w:rsidRPr="000C659B">
        <w:rPr>
          <w:rFonts w:ascii="Calibri" w:hAnsi="Calibri" w:cs="Calibri"/>
          <w:b/>
          <w:sz w:val="22"/>
          <w:szCs w:val="22"/>
        </w:rPr>
        <w:t>1</w:t>
      </w:r>
      <w:r w:rsidR="00FD07AE" w:rsidRPr="000C659B">
        <w:rPr>
          <w:rFonts w:ascii="Calibri" w:hAnsi="Calibri" w:cs="Calibri"/>
          <w:sz w:val="22"/>
          <w:szCs w:val="22"/>
        </w:rPr>
        <w:t xml:space="preserve"> do niniejszej </w:t>
      </w:r>
      <w:r w:rsidR="008C548E" w:rsidRPr="000C659B">
        <w:rPr>
          <w:rFonts w:ascii="Calibri" w:hAnsi="Calibri" w:cs="Calibri"/>
          <w:sz w:val="22"/>
          <w:szCs w:val="22"/>
        </w:rPr>
        <w:t>U</w:t>
      </w:r>
      <w:r w:rsidR="00FD07AE" w:rsidRPr="000C659B">
        <w:rPr>
          <w:rFonts w:ascii="Calibri" w:hAnsi="Calibri" w:cs="Calibri"/>
          <w:sz w:val="22"/>
          <w:szCs w:val="22"/>
        </w:rPr>
        <w:t>chwały</w:t>
      </w:r>
      <w:r w:rsidR="00C34B3B" w:rsidRPr="000C659B">
        <w:rPr>
          <w:rFonts w:ascii="Calibri" w:hAnsi="Calibri" w:cs="Calibri"/>
          <w:sz w:val="22"/>
          <w:szCs w:val="22"/>
        </w:rPr>
        <w:t>;</w:t>
      </w:r>
    </w:p>
    <w:p w14:paraId="0B653822" w14:textId="77777777" w:rsidR="00D7192A" w:rsidRPr="000C659B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liniach rozgraniczających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rozumie się przez to</w:t>
      </w:r>
      <w:r w:rsidR="00F21B06" w:rsidRPr="000C659B">
        <w:rPr>
          <w:rFonts w:ascii="Calibri" w:hAnsi="Calibri" w:cs="Calibri"/>
          <w:color w:val="000000"/>
          <w:sz w:val="22"/>
          <w:szCs w:val="22"/>
        </w:rPr>
        <w:t xml:space="preserve"> linie rozgraniczające tereny o 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różnym przeznaczeniu lub </w:t>
      </w:r>
      <w:r w:rsidRPr="000C659B">
        <w:rPr>
          <w:rFonts w:ascii="Calibri" w:hAnsi="Calibri" w:cs="Calibri"/>
          <w:sz w:val="22"/>
          <w:szCs w:val="22"/>
        </w:rPr>
        <w:t>różnych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zasadach zagospodarowania;</w:t>
      </w:r>
    </w:p>
    <w:p w14:paraId="4527179D" w14:textId="77777777" w:rsidR="00D7192A" w:rsidRPr="000C659B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terenie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– należy przez to </w:t>
      </w:r>
      <w:r w:rsidRPr="000C659B">
        <w:rPr>
          <w:rFonts w:ascii="Calibri" w:hAnsi="Calibri" w:cs="Calibri"/>
          <w:sz w:val="22"/>
          <w:szCs w:val="22"/>
        </w:rPr>
        <w:t>rozumieć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fragment obszaru objętego planem o określonym przeznaczeniu i sposobie użytkowania lub określonych zasadach zagospodarowania, wydzielony liniami rozgraniczającymi, oznaczony odpowiednim symbolem przeznaczenia;</w:t>
      </w:r>
    </w:p>
    <w:p w14:paraId="07C1C2C5" w14:textId="40EECD9D" w:rsidR="00100D4F" w:rsidRPr="000C659B" w:rsidRDefault="00100D4F" w:rsidP="00326A00">
      <w:pPr>
        <w:pStyle w:val="Akapitzlist"/>
        <w:numPr>
          <w:ilvl w:val="0"/>
          <w:numId w:val="15"/>
        </w:numPr>
        <w:tabs>
          <w:tab w:val="left" w:pos="408"/>
        </w:tabs>
        <w:spacing w:after="0" w:line="276" w:lineRule="auto"/>
        <w:jc w:val="both"/>
        <w:rPr>
          <w:rFonts w:cs="Calibri"/>
        </w:rPr>
      </w:pPr>
      <w:r w:rsidRPr="000C659B">
        <w:rPr>
          <w:rFonts w:cs="Calibri"/>
          <w:b/>
          <w:bCs/>
        </w:rPr>
        <w:t xml:space="preserve">działce budowlanej </w:t>
      </w:r>
      <w:r w:rsidR="008C548E" w:rsidRPr="000C659B">
        <w:rPr>
          <w:rFonts w:cs="Calibri"/>
        </w:rPr>
        <w:t>–</w:t>
      </w:r>
      <w:r w:rsidRPr="000C659B">
        <w:rPr>
          <w:rFonts w:cs="Calibri"/>
        </w:rPr>
        <w:t xml:space="preserve"> rozumie się przez to nieruchomość </w:t>
      </w:r>
      <w:r w:rsidR="00AA60A9" w:rsidRPr="000C659B">
        <w:rPr>
          <w:rFonts w:cs="Calibri"/>
        </w:rPr>
        <w:t>gruntową</w:t>
      </w:r>
      <w:r w:rsidRPr="000C659B">
        <w:rPr>
          <w:rFonts w:cs="Calibri"/>
        </w:rPr>
        <w:t>, która położona jest w</w:t>
      </w:r>
      <w:r w:rsidR="00D57D57">
        <w:rPr>
          <w:rFonts w:cs="Calibri"/>
        </w:rPr>
        <w:t> </w:t>
      </w:r>
      <w:r w:rsidRPr="000C659B">
        <w:rPr>
          <w:rFonts w:cs="Calibri"/>
        </w:rPr>
        <w:t xml:space="preserve">granicach terenu przeznaczonego w planie na cele zabudowy oraz której wielkość, cechy geometryczne, dostęp do drogi publicznej oraz wyposażenie w urządzenia infrastruktury </w:t>
      </w:r>
      <w:r w:rsidRPr="000C659B">
        <w:rPr>
          <w:rFonts w:cs="Calibri"/>
        </w:rPr>
        <w:lastRenderedPageBreak/>
        <w:t>technicznej pozwalają na realizację obiektów budowlanych w sposób zgodny z ustaleniami planu i z zachowaniem wymogów wynikających z przepisów odrębnych</w:t>
      </w:r>
      <w:r w:rsidR="000A332B">
        <w:rPr>
          <w:rFonts w:cs="Calibri"/>
        </w:rPr>
        <w:t>;</w:t>
      </w:r>
    </w:p>
    <w:p w14:paraId="2F59C626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przeznaczeniu podstawowym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rozumie się rodzaj przeznaczenia, które zostało ustalone planem wraz z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elementami zagospodarowania dopuszczalnego i towarzyszącego (związanego bezpośrednio z funkcją terenu jak zieleń, dojścia, dojazdy, miejsca postojowe, obiekty i sieci infrastruktury technicznej, etc.) i na rzecz którego należy rozstrzygać wszelkie ewentualne konflikty przestrzenne i środowiskowe, przy zachowaniu zgodności z ustaleniami planu i przepisami odrębnymi;</w:t>
      </w:r>
    </w:p>
    <w:p w14:paraId="22137DB1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przeznaczeniu dopuszczalnym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rodzaj przeznaczenia dopuszczonego na terenie wyznaczonym planem, jako wzbogacenie i poszerzenie przeznaczenia podstawowego, które może być realizowane wyprzedzająco, równolegle, bądź po zagospodarowaniu terenu inwestycji przeznaczeniem podstawowym, przy spełnieniu standardów środowiskowych ustalonych dla przeznaczenia podstawowego;</w:t>
      </w:r>
    </w:p>
    <w:p w14:paraId="60C9B9A1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przepisach odrębnych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obowiązujące ustawy wraz z aktami wykonawczymi według stanu prawnego obowiązującego na dzień uchwalenia planu;</w:t>
      </w:r>
    </w:p>
    <w:p w14:paraId="35E33685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nieprzekraczalnej linii zabudowy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linię, poza którą nie można sytuować ścian zewnętrznych obiektów budowlanych; poza nieprzekraczalną linią zabudowy dopuszcza się realizację wykuszy, okapów dachów i balkonów o wysięgu nie przekraczającym 1,3 m, rynien i rur spustowych; w przypadku istniejących budynków dopuszcza się również realizację dociepleń ścian zewnętrznych – do 20 cm poza nieprzekraczalną linią zabudowy;</w:t>
      </w:r>
    </w:p>
    <w:p w14:paraId="68AF6EC5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Style w:val="hgkelc"/>
          <w:rFonts w:ascii="Calibri" w:hAnsi="Calibri" w:cs="Calibri"/>
          <w:b/>
          <w:color w:val="000000" w:themeColor="text1"/>
          <w:sz w:val="22"/>
          <w:szCs w:val="22"/>
        </w:rPr>
        <w:t>dostępie</w:t>
      </w:r>
      <w:r w:rsidRPr="00CC012C">
        <w:rPr>
          <w:rStyle w:val="hgkelc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do drogi publicznej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431FB">
        <w:rPr>
          <w:rStyle w:val="hgkelc"/>
          <w:rFonts w:ascii="Calibri" w:hAnsi="Calibri" w:cs="Calibri"/>
          <w:color w:val="000000" w:themeColor="text1"/>
          <w:sz w:val="22"/>
          <w:szCs w:val="22"/>
        </w:rPr>
        <w:t>–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należy przez to </w:t>
      </w:r>
      <w:r w:rsidRPr="00CC012C">
        <w:rPr>
          <w:rStyle w:val="hgkelc"/>
          <w:rFonts w:ascii="Calibri" w:hAnsi="Calibri" w:cs="Calibri"/>
          <w:bCs/>
          <w:color w:val="000000" w:themeColor="text1"/>
          <w:sz w:val="22"/>
          <w:szCs w:val="22"/>
        </w:rPr>
        <w:t>rozumieć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bezpośredni </w:t>
      </w:r>
      <w:r w:rsidRPr="00CC012C">
        <w:rPr>
          <w:rStyle w:val="hgkelc"/>
          <w:rFonts w:ascii="Calibri" w:hAnsi="Calibri" w:cs="Calibri"/>
          <w:bCs/>
          <w:color w:val="000000" w:themeColor="text1"/>
          <w:sz w:val="22"/>
          <w:szCs w:val="22"/>
        </w:rPr>
        <w:t>dostęp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do tej </w:t>
      </w:r>
      <w:r w:rsidRPr="00CC012C">
        <w:rPr>
          <w:rStyle w:val="hgkelc"/>
          <w:rFonts w:ascii="Calibri" w:hAnsi="Calibri" w:cs="Calibri"/>
          <w:bCs/>
          <w:color w:val="000000" w:themeColor="text1"/>
          <w:sz w:val="22"/>
          <w:szCs w:val="22"/>
        </w:rPr>
        <w:t>drogi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, albo </w:t>
      </w:r>
      <w:r w:rsidRPr="00CC012C">
        <w:rPr>
          <w:rStyle w:val="hgkelc"/>
          <w:rFonts w:ascii="Calibri" w:hAnsi="Calibri" w:cs="Calibri"/>
          <w:bCs/>
          <w:color w:val="000000" w:themeColor="text1"/>
          <w:sz w:val="22"/>
          <w:szCs w:val="22"/>
        </w:rPr>
        <w:t>dostęp</w:t>
      </w:r>
      <w:r w:rsidRPr="00CC012C">
        <w:rPr>
          <w:rStyle w:val="hgkelc"/>
          <w:rFonts w:ascii="Calibri" w:hAnsi="Calibri" w:cs="Calibri"/>
          <w:color w:val="000000" w:themeColor="text1"/>
          <w:sz w:val="22"/>
          <w:szCs w:val="22"/>
        </w:rPr>
        <w:t xml:space="preserve"> do niej przez drogę wewnętrzną lub też przez ustanowienie odpowiedniej służebności drogowej;</w:t>
      </w:r>
    </w:p>
    <w:p w14:paraId="2D396F55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froncie działki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</w:t>
      </w:r>
      <w:r w:rsidRPr="00CC012C">
        <w:rPr>
          <w:rStyle w:val="Pogrubienie"/>
          <w:rFonts w:ascii="Calibri" w:hAnsi="Calibri" w:cs="Calibri"/>
          <w:b w:val="0"/>
          <w:color w:val="000000" w:themeColor="text1"/>
          <w:sz w:val="22"/>
          <w:szCs w:val="22"/>
        </w:rPr>
        <w:t>część działki budowlanej, która przylega do drogi (publicznej bądź niepublicznej), z której odbywa się główny wjazd lub wejście na działkę;</w:t>
      </w:r>
    </w:p>
    <w:p w14:paraId="0F70DBB6" w14:textId="77777777" w:rsidR="00710D4C" w:rsidRPr="00CC012C" w:rsidRDefault="00710D4C" w:rsidP="00710D4C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  <w:color w:val="000000" w:themeColor="text1"/>
        </w:rPr>
      </w:pPr>
      <w:r w:rsidRPr="00CC012C">
        <w:rPr>
          <w:rFonts w:cs="Calibri"/>
          <w:b/>
          <w:bCs/>
          <w:color w:val="000000" w:themeColor="text1"/>
        </w:rPr>
        <w:t xml:space="preserve">wskaźniku powierzchni biologicznie czynnej </w:t>
      </w:r>
      <w:r w:rsidRPr="002431FB">
        <w:rPr>
          <w:rFonts w:cs="Calibri"/>
          <w:bCs/>
          <w:color w:val="000000" w:themeColor="text1"/>
        </w:rPr>
        <w:t>–</w:t>
      </w:r>
      <w:r w:rsidRPr="00CC012C">
        <w:rPr>
          <w:rFonts w:cs="Calibri"/>
          <w:color w:val="000000" w:themeColor="text1"/>
        </w:rPr>
        <w:t xml:space="preserve"> rozumie się udział procentowy terenu biologicznie czynnego/powierzchni biologicznie czynnej w odniesieniu do powierzchni działki budowlanej;</w:t>
      </w:r>
    </w:p>
    <w:p w14:paraId="77A981B2" w14:textId="459D15A0" w:rsidR="00710D4C" w:rsidRPr="00CC012C" w:rsidRDefault="00710D4C" w:rsidP="00710D4C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  <w:color w:val="000000" w:themeColor="text1"/>
        </w:rPr>
      </w:pPr>
      <w:r w:rsidRPr="00CC012C">
        <w:rPr>
          <w:rFonts w:cs="Calibri"/>
          <w:b/>
          <w:bCs/>
          <w:color w:val="000000" w:themeColor="text1"/>
        </w:rPr>
        <w:t xml:space="preserve">terenie biologicznie czynnym </w:t>
      </w:r>
      <w:r w:rsidRPr="002431FB">
        <w:rPr>
          <w:rFonts w:cs="Calibri"/>
          <w:bCs/>
          <w:color w:val="000000" w:themeColor="text1"/>
        </w:rPr>
        <w:t>–</w:t>
      </w:r>
      <w:r w:rsidRPr="00CC012C">
        <w:rPr>
          <w:rFonts w:cs="Calibri"/>
          <w:b/>
          <w:bCs/>
          <w:color w:val="000000" w:themeColor="text1"/>
        </w:rPr>
        <w:t xml:space="preserve"> </w:t>
      </w:r>
      <w:r w:rsidRPr="00CC012C">
        <w:rPr>
          <w:rFonts w:cs="Calibri"/>
          <w:bCs/>
          <w:color w:val="000000" w:themeColor="text1"/>
        </w:rPr>
        <w:t>rozumie się - zgodnie z</w:t>
      </w:r>
      <w:r w:rsidRPr="00CC012C">
        <w:rPr>
          <w:rFonts w:cs="Calibri"/>
          <w:b/>
          <w:bCs/>
          <w:color w:val="000000" w:themeColor="text1"/>
        </w:rPr>
        <w:t xml:space="preserve"> </w:t>
      </w:r>
      <w:r w:rsidRPr="00CC012C">
        <w:rPr>
          <w:rFonts w:cs="Calibri"/>
          <w:color w:val="000000" w:themeColor="text1"/>
        </w:rPr>
        <w:t>przepisami odrębnymi: „</w:t>
      </w:r>
      <w:r w:rsidRPr="00CC012C">
        <w:rPr>
          <w:rFonts w:cs="Calibri"/>
          <w:i/>
          <w:iCs/>
          <w:color w:val="000000" w:themeColor="text1"/>
        </w:rPr>
        <w:t>teren z</w:t>
      </w:r>
      <w:r w:rsidR="00D57D57">
        <w:rPr>
          <w:rFonts w:cs="Calibri"/>
          <w:i/>
          <w:iCs/>
          <w:color w:val="000000" w:themeColor="text1"/>
        </w:rPr>
        <w:t> </w:t>
      </w:r>
      <w:r w:rsidRPr="00CC012C">
        <w:rPr>
          <w:rFonts w:cs="Calibri"/>
          <w:i/>
          <w:iCs/>
          <w:color w:val="000000" w:themeColor="text1"/>
        </w:rPr>
        <w:t xml:space="preserve">nawierzchnią ziemną urządzoną w sposób zapewniający naturalną wegetację, a także 50% powierzchni tarasów i stropodachów z taką nawierzchnią, nie mniej jednak niż 10 m2 </w:t>
      </w:r>
      <w:r w:rsidRPr="00CC012C">
        <w:rPr>
          <w:rFonts w:eastAsia="TimesNewRoman" w:cs="Calibri"/>
          <w:i/>
          <w:color w:val="000000" w:themeColor="text1"/>
        </w:rPr>
        <w:t>oraz wodę powierzchniową na tym terenie</w:t>
      </w:r>
      <w:r w:rsidRPr="00CC012C">
        <w:rPr>
          <w:rFonts w:cs="Calibri"/>
          <w:i/>
          <w:color w:val="000000" w:themeColor="text1"/>
        </w:rPr>
        <w:t>”;</w:t>
      </w:r>
      <w:r w:rsidRPr="00CC012C">
        <w:rPr>
          <w:rFonts w:cs="Calibri"/>
          <w:color w:val="000000" w:themeColor="text1"/>
        </w:rPr>
        <w:t xml:space="preserve"> przy wątpliwościach związanych z powierzchnią biologicznie czynną, np. przy stosowaniu </w:t>
      </w:r>
      <w:r w:rsidRPr="00CC012C">
        <w:rPr>
          <w:rStyle w:val="Pogrubienie"/>
          <w:rFonts w:cs="Calibri"/>
          <w:b w:val="0"/>
          <w:color w:val="000000" w:themeColor="text1"/>
        </w:rPr>
        <w:t>ażurowej kraty</w:t>
      </w:r>
      <w:r w:rsidRPr="00CC012C">
        <w:rPr>
          <w:rFonts w:cs="Calibri"/>
          <w:color w:val="000000" w:themeColor="text1"/>
        </w:rPr>
        <w:t>, w której ma rosnąć trawa, a po której będzie mógł się poruszać samochód, winien być brany pod uwagę opis sposobu posadowienia kraty trawnikowej na gruncie, tj. rodzaje i warstwy jej podbudowy – jeżeli trawa ma zapewnioną naturalną wegetację – można uznać 50% powierzchni tzw. „zielonego parkingu” za powierzchnie biologicznie czynną;</w:t>
      </w:r>
    </w:p>
    <w:p w14:paraId="3CE18CCA" w14:textId="77777777" w:rsidR="00710D4C" w:rsidRPr="00CC012C" w:rsidRDefault="00710D4C" w:rsidP="00710D4C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  <w:color w:val="000000" w:themeColor="text1"/>
        </w:rPr>
      </w:pPr>
      <w:r w:rsidRPr="00CC012C">
        <w:rPr>
          <w:rFonts w:cs="Calibri"/>
          <w:b/>
          <w:bCs/>
          <w:color w:val="000000" w:themeColor="text1"/>
        </w:rPr>
        <w:t xml:space="preserve">wskaźniku powierzchni zabudowy </w:t>
      </w:r>
      <w:r w:rsidRPr="002431FB">
        <w:rPr>
          <w:rFonts w:cs="Calibri"/>
          <w:bCs/>
          <w:color w:val="000000" w:themeColor="text1"/>
        </w:rPr>
        <w:t>–</w:t>
      </w:r>
      <w:r w:rsidRPr="00CC012C">
        <w:rPr>
          <w:rFonts w:cs="Calibri"/>
          <w:color w:val="000000" w:themeColor="text1"/>
        </w:rPr>
        <w:t xml:space="preserve"> rozumie się udział procentowy terenu zajętego przez budynki w stanie wykończonym, który wyznacza rzut pionowy zewnętrznych krawędzi budynków na powierzchnię terenu, w odniesieniu do powierzchni działki budowlanej; </w:t>
      </w:r>
    </w:p>
    <w:p w14:paraId="33E2F66D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4" w:name="bookmark_41"/>
      <w:bookmarkEnd w:id="4"/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linii brzegu cieku wodnego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krawędź brzegu lub linię stałego porostu traw albo linię, którą ustala się według średniego stanu wody ustalanego przez państwową służbę hydrologiczno-meteorologiczną z okresu co najmniej ostatnich 10 lat; linię brzegu ustala się zgodnie z przepisami odrębnymi;</w:t>
      </w:r>
    </w:p>
    <w:p w14:paraId="251493A8" w14:textId="77777777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lastRenderedPageBreak/>
        <w:t>zabezpieczeniu akustycznym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ekran dźwiękochłonny, zieleń izolującą, materiałową i konstrukcyjną izolacyjność akustyczną okien oraz elementów konstrukcyjnych budynków;</w:t>
      </w:r>
    </w:p>
    <w:p w14:paraId="217168A1" w14:textId="38E66E7C" w:rsidR="00710D4C" w:rsidRPr="00CC012C" w:rsidRDefault="00710D4C" w:rsidP="00710D4C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color w:val="000000" w:themeColor="text1"/>
          <w:sz w:val="22"/>
          <w:szCs w:val="22"/>
        </w:rPr>
        <w:t>zieleni izolacyjnej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– należy przez to rozumieć pas zwartej zieleni wielopiętrowej, w tym wysokiej, złożony z gatunków odpornych na zanieczyszczenia, oddzielający funkcjonalnie i</w:t>
      </w:r>
      <w:r w:rsidR="00D57D57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optycznie sąsiadujące tereny; </w:t>
      </w:r>
    </w:p>
    <w:p w14:paraId="16C79EBD" w14:textId="77777777" w:rsidR="00710D4C" w:rsidRPr="00CC012C" w:rsidRDefault="00710D4C" w:rsidP="00710D4C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obudowie biologicznej cieku </w:t>
      </w:r>
      <w:r w:rsidRPr="002431FB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należy przez to rozumieć naturalną roślinność leśną, zaroślową i trawiastą;</w:t>
      </w:r>
    </w:p>
    <w:p w14:paraId="03217F9F" w14:textId="1843E625" w:rsidR="00710D4C" w:rsidRPr="00CC012C" w:rsidRDefault="00710D4C" w:rsidP="00710D4C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turystyce wiejskiej </w:t>
      </w:r>
      <w:r w:rsidRPr="002431FB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CC012C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należy przez to rozumieć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świadczenie usług turystycznych i rekreacyjnych przez gospodarstwa domowe na obszarach wiejskich, których członkowie nie są rolnikami i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nie prowadzą działalności rolniczej</w:t>
      </w:r>
      <w:r w:rsidR="000A332B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3729AAC3" w14:textId="77777777" w:rsidR="00710D4C" w:rsidRPr="00CC012C" w:rsidRDefault="00710D4C" w:rsidP="00710D4C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wysokość zabudowy 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– należy przez to rozumieć:</w:t>
      </w:r>
    </w:p>
    <w:p w14:paraId="5488D6EE" w14:textId="0F87433A" w:rsidR="00710D4C" w:rsidRPr="00CC012C" w:rsidRDefault="00710D4C" w:rsidP="00B26227">
      <w:pPr>
        <w:numPr>
          <w:ilvl w:val="1"/>
          <w:numId w:val="140"/>
        </w:num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>w odniesieniu do budynku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– </w:t>
      </w:r>
      <w:r w:rsidRPr="00CC012C">
        <w:rPr>
          <w:rStyle w:val="Pogrubienie"/>
          <w:rFonts w:ascii="Calibri" w:hAnsi="Calibri" w:cs="Calibri"/>
          <w:b w:val="0"/>
          <w:bCs w:val="0"/>
          <w:color w:val="000000" w:themeColor="text1"/>
          <w:sz w:val="22"/>
          <w:szCs w:val="22"/>
        </w:rPr>
        <w:t>wysokość bryły budynku</w:t>
      </w: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>,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 xml:space="preserve"> mierzoną </w:t>
      </w: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od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średniego poziomu istniejącego terenu, wyznaczonego jako średnia arytmetyczna najniższego i najwyższego poziomu terenu (mierzonego po obwodzie ścian zewnętrznych budynku) – </w:t>
      </w: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poziomu najwyżej położonego punktu tego budynku – bez uwzględniania kominów, z</w:t>
      </w:r>
      <w:r w:rsidR="00D57D57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zastrzeżeniem przepisów ustawy z dnia 3 lipca 2002 r. Prawo lotnicze</w:t>
      </w:r>
      <w:r w:rsidR="000B4E77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20AA3C02" w14:textId="77777777" w:rsidR="00100D4F" w:rsidRPr="00CC012C" w:rsidRDefault="00710D4C" w:rsidP="00B26227">
      <w:pPr>
        <w:numPr>
          <w:ilvl w:val="1"/>
          <w:numId w:val="140"/>
        </w:numPr>
        <w:shd w:val="clear" w:color="auto" w:fill="FFFFFF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>w odniesieniu do obiektu budowlanego niebędącego budynkiem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– </w:t>
      </w:r>
      <w:r w:rsidRPr="00CC012C">
        <w:rPr>
          <w:rStyle w:val="Pogrubienie"/>
          <w:rFonts w:ascii="Calibri" w:hAnsi="Calibri" w:cs="Calibri"/>
          <w:b w:val="0"/>
          <w:bCs w:val="0"/>
          <w:color w:val="000000" w:themeColor="text1"/>
          <w:sz w:val="22"/>
          <w:szCs w:val="22"/>
        </w:rPr>
        <w:t>wysokość obiektu</w:t>
      </w:r>
      <w:r w:rsidRPr="00CC012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, 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mierzoną </w:t>
      </w: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od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średniego poziomu istniejącego terenu, wyznaczonego jako średnia arytmetyczna najniższego i najwyższego poziomu terenu (mierzonego po obrysie obiektu) – </w:t>
      </w:r>
      <w:r w:rsidRPr="00CC012C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</w:t>
      </w:r>
      <w:r w:rsidRPr="00CC012C">
        <w:rPr>
          <w:rFonts w:ascii="Calibri" w:hAnsi="Calibri" w:cs="Calibri"/>
          <w:color w:val="000000" w:themeColor="text1"/>
          <w:sz w:val="22"/>
          <w:szCs w:val="22"/>
        </w:rPr>
        <w:t> najwyżej położonego punktu tego obiektu.</w:t>
      </w:r>
    </w:p>
    <w:p w14:paraId="3DCCE082" w14:textId="77777777" w:rsidR="00100D4F" w:rsidRPr="000C659B" w:rsidRDefault="00100D4F" w:rsidP="00B26227">
      <w:pPr>
        <w:pStyle w:val="Akapitzlist"/>
        <w:numPr>
          <w:ilvl w:val="0"/>
          <w:numId w:val="91"/>
        </w:numPr>
        <w:tabs>
          <w:tab w:val="left" w:pos="408"/>
        </w:tabs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CC012C">
        <w:rPr>
          <w:rFonts w:cs="Calibri"/>
          <w:color w:val="000000" w:themeColor="text1"/>
        </w:rPr>
        <w:t xml:space="preserve">Pojęcia, których znaczenie definiują </w:t>
      </w:r>
      <w:r w:rsidRPr="00D57D57">
        <w:rPr>
          <w:rFonts w:cs="Calibri"/>
          <w:color w:val="000000" w:themeColor="text1"/>
        </w:rPr>
        <w:t xml:space="preserve">odrębne, powszechnie obowiązujące akty prawne i te które nie zostały zdefiniowane w niniejszym planie, interpretować </w:t>
      </w:r>
      <w:r w:rsidRPr="00D57D57">
        <w:rPr>
          <w:rFonts w:cs="Calibri"/>
          <w:color w:val="000000"/>
        </w:rPr>
        <w:t>należy zgodnie z ich znaczeniem określonym w tych aktach, według</w:t>
      </w:r>
      <w:r w:rsidRPr="000C659B">
        <w:rPr>
          <w:rFonts w:cs="Calibri"/>
          <w:color w:val="000000"/>
        </w:rPr>
        <w:t xml:space="preserve"> stanu prawnego obowiązującego w dniu uchwalenia planu.</w:t>
      </w:r>
    </w:p>
    <w:p w14:paraId="77CDB583" w14:textId="60F810EB" w:rsidR="00100D4F" w:rsidRPr="000C659B" w:rsidRDefault="00100D4F" w:rsidP="00B26227">
      <w:pPr>
        <w:pStyle w:val="standard"/>
        <w:numPr>
          <w:ilvl w:val="0"/>
          <w:numId w:val="9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Jeżeli w ustaleniach planu dotyczących warunków zagospodarowania terenu wskazano konieczność uwzględnienia</w:t>
      </w:r>
      <w:r w:rsidR="00AD0657" w:rsidRPr="000C659B">
        <w:rPr>
          <w:rFonts w:ascii="Calibri" w:hAnsi="Calibri" w:cs="Calibri"/>
          <w:color w:val="000000"/>
          <w:szCs w:val="22"/>
        </w:rPr>
        <w:t xml:space="preserve"> określonych aktów prawnych – w </w:t>
      </w:r>
      <w:r w:rsidRPr="000C659B">
        <w:rPr>
          <w:rFonts w:ascii="Calibri" w:hAnsi="Calibri" w:cs="Calibri"/>
          <w:color w:val="000000"/>
          <w:szCs w:val="22"/>
        </w:rPr>
        <w:t>przypadku nowelizacji tych aktów bądź wprowadzenia aktów zastępujących dotychczasowe, należy stosować ich przepisy zgodnie z</w:t>
      </w:r>
      <w:r w:rsidR="00D57D57">
        <w:rPr>
          <w:rFonts w:ascii="Calibri" w:hAnsi="Calibri" w:cs="Calibri"/>
          <w:color w:val="000000"/>
          <w:szCs w:val="22"/>
        </w:rPr>
        <w:t> </w:t>
      </w:r>
      <w:r w:rsidRPr="000C659B">
        <w:rPr>
          <w:rFonts w:ascii="Calibri" w:hAnsi="Calibri" w:cs="Calibri"/>
          <w:color w:val="000000"/>
          <w:szCs w:val="22"/>
        </w:rPr>
        <w:t>obowiązującym stanem prawnym.</w:t>
      </w:r>
    </w:p>
    <w:p w14:paraId="29B95E13" w14:textId="77777777" w:rsidR="00BC1BFA" w:rsidRPr="000C659B" w:rsidRDefault="00BC1BF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75ABF91" w14:textId="77777777" w:rsidR="00D7192A" w:rsidRPr="000C659B" w:rsidRDefault="00D7192A" w:rsidP="00121165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6.</w:t>
      </w:r>
    </w:p>
    <w:p w14:paraId="759EB5F0" w14:textId="77777777" w:rsidR="00BB4079" w:rsidRPr="000C659B" w:rsidRDefault="00BB4079" w:rsidP="00BB4079">
      <w:pPr>
        <w:pStyle w:val="standard"/>
        <w:numPr>
          <w:ilvl w:val="0"/>
          <w:numId w:val="16"/>
        </w:numPr>
        <w:shd w:val="clear" w:color="auto" w:fill="FFFFFF" w:themeFill="background1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Określa się oznaczenia zawarte na rysunku planu:</w:t>
      </w:r>
    </w:p>
    <w:p w14:paraId="64B6B205" w14:textId="77777777" w:rsidR="00BB4079" w:rsidRPr="000C659B" w:rsidRDefault="00BB4079" w:rsidP="00BB4079">
      <w:pPr>
        <w:numPr>
          <w:ilvl w:val="0"/>
          <w:numId w:val="17"/>
        </w:numPr>
        <w:shd w:val="clear" w:color="auto" w:fill="FFFFFF" w:themeFill="background1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stanowiące </w:t>
      </w:r>
      <w:r w:rsidRPr="000C659B">
        <w:rPr>
          <w:rFonts w:ascii="Calibri" w:hAnsi="Calibri" w:cs="Calibri"/>
          <w:bCs/>
          <w:sz w:val="22"/>
          <w:szCs w:val="22"/>
        </w:rPr>
        <w:t>ustalenia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planu:</w:t>
      </w:r>
    </w:p>
    <w:p w14:paraId="4FD85124" w14:textId="77777777" w:rsidR="00BB4079" w:rsidRPr="000C659B" w:rsidRDefault="00BB4079" w:rsidP="00BB4079">
      <w:pPr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granica obszaru objętego planem,</w:t>
      </w:r>
    </w:p>
    <w:p w14:paraId="38ADBE6D" w14:textId="77777777" w:rsidR="00BB4079" w:rsidRPr="000C659B" w:rsidRDefault="00BB4079" w:rsidP="00BB4079">
      <w:pPr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linie rozgraniczające tereny o różnym przeznaczeniu lub różnych zasadach zagospodarowania,</w:t>
      </w:r>
    </w:p>
    <w:p w14:paraId="7C6F2819" w14:textId="77777777" w:rsidR="00BB4079" w:rsidRDefault="00BB4079" w:rsidP="00BB4079">
      <w:pPr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nieprzekraczalne linie zabudowy,</w:t>
      </w:r>
    </w:p>
    <w:p w14:paraId="4F623261" w14:textId="77777777" w:rsidR="00BB4079" w:rsidRPr="00BA14F1" w:rsidRDefault="00BB4079" w:rsidP="00BB4079">
      <w:pPr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752B84">
        <w:rPr>
          <w:rFonts w:ascii="Calibri" w:hAnsi="Calibri" w:cs="Calibri"/>
          <w:color w:val="000000" w:themeColor="text1"/>
          <w:sz w:val="22"/>
          <w:szCs w:val="22"/>
        </w:rPr>
        <w:t>strefa ochrony korytarzy dolin rzecznych,</w:t>
      </w:r>
    </w:p>
    <w:p w14:paraId="05339147" w14:textId="77777777" w:rsidR="00BB4079" w:rsidRPr="0009578E" w:rsidRDefault="00BB4079" w:rsidP="00BB4079">
      <w:pPr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09578E">
        <w:rPr>
          <w:rFonts w:ascii="Calibri" w:eastAsia="TimesNewRoman" w:hAnsi="Calibri" w:cs="Calibri"/>
          <w:sz w:val="22"/>
          <w:szCs w:val="22"/>
        </w:rPr>
        <w:t>granice strefy zwartej zabudowy,</w:t>
      </w:r>
    </w:p>
    <w:p w14:paraId="265902B2" w14:textId="77777777" w:rsidR="00BB4079" w:rsidRPr="00752B84" w:rsidRDefault="00BB4079" w:rsidP="00BB4079">
      <w:pPr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9578E">
        <w:rPr>
          <w:rFonts w:ascii="Calibri" w:eastAsia="TimesNewRoman" w:hAnsi="Calibri" w:cs="Calibri"/>
          <w:sz w:val="22"/>
          <w:szCs w:val="22"/>
        </w:rPr>
        <w:t>granice strefy ekstensywnej zabudowy,</w:t>
      </w:r>
    </w:p>
    <w:p w14:paraId="3FC93F74" w14:textId="77777777" w:rsidR="00BB4079" w:rsidRPr="000C659B" w:rsidRDefault="00BB4079" w:rsidP="00BB4079">
      <w:pPr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symbole identyfikacyjne obszaru planu oznaczono identyfikatorem literowym:</w:t>
      </w:r>
    </w:p>
    <w:p w14:paraId="26942859" w14:textId="77777777" w:rsidR="00BB4079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0C659B">
        <w:rPr>
          <w:rFonts w:cs="Calibri"/>
        </w:rPr>
        <w:t xml:space="preserve">A. </w:t>
      </w:r>
      <w:r w:rsidRPr="000C7217">
        <w:rPr>
          <w:rFonts w:cs="Calibri"/>
          <w:color w:val="000000"/>
        </w:rPr>
        <w:t xml:space="preserve">„Ludźmierz-1”, </w:t>
      </w:r>
    </w:p>
    <w:p w14:paraId="1CDCA4B1" w14:textId="77777777" w:rsidR="00BB4079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>
        <w:rPr>
          <w:rFonts w:cs="Calibri"/>
        </w:rPr>
        <w:t>B.</w:t>
      </w:r>
      <w:r>
        <w:rPr>
          <w:rFonts w:cs="Calibri"/>
          <w:color w:val="000000"/>
        </w:rPr>
        <w:t xml:space="preserve"> </w:t>
      </w:r>
      <w:r w:rsidRPr="000C7217">
        <w:rPr>
          <w:rFonts w:cs="Calibri"/>
          <w:color w:val="000000"/>
        </w:rPr>
        <w:t xml:space="preserve">„Ludźmierz-2”, </w:t>
      </w:r>
    </w:p>
    <w:p w14:paraId="57A6E348" w14:textId="77777777" w:rsidR="00BB4079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>
        <w:rPr>
          <w:rFonts w:cs="Calibri"/>
        </w:rPr>
        <w:t>C.</w:t>
      </w:r>
      <w:r w:rsidRPr="000C7217">
        <w:rPr>
          <w:rFonts w:cs="Calibri"/>
          <w:color w:val="000000"/>
        </w:rPr>
        <w:t xml:space="preserve"> „Ludźmierz-3”</w:t>
      </w:r>
      <w:r>
        <w:rPr>
          <w:rFonts w:cs="Calibri"/>
          <w:color w:val="000000"/>
        </w:rPr>
        <w:t>,</w:t>
      </w:r>
    </w:p>
    <w:p w14:paraId="386A17D9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>
        <w:rPr>
          <w:rFonts w:cs="Calibri"/>
        </w:rPr>
        <w:t>D.</w:t>
      </w:r>
      <w:r w:rsidRPr="000C7217">
        <w:rPr>
          <w:rFonts w:cs="Calibri"/>
          <w:color w:val="000000"/>
        </w:rPr>
        <w:t>„Ludźmierz-4”</w:t>
      </w:r>
      <w:r>
        <w:rPr>
          <w:rFonts w:cs="Calibri"/>
          <w:color w:val="000000"/>
        </w:rPr>
        <w:t>;</w:t>
      </w:r>
      <w:r w:rsidRPr="000C659B">
        <w:rPr>
          <w:rFonts w:cs="Calibri"/>
        </w:rPr>
        <w:t xml:space="preserve"> </w:t>
      </w:r>
    </w:p>
    <w:p w14:paraId="5921BFBD" w14:textId="77777777" w:rsidR="00BB4079" w:rsidRPr="000C659B" w:rsidRDefault="00BB4079" w:rsidP="00BB4079">
      <w:pPr>
        <w:numPr>
          <w:ilvl w:val="0"/>
          <w:numId w:val="1"/>
        </w:numPr>
        <w:shd w:val="clear" w:color="auto" w:fill="FFFFFF" w:themeFill="background1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lastRenderedPageBreak/>
        <w:t>tereny o różnym przeznaczeniu podstawowym i dopuszczalnym lub zróżnicowanych warunkach zabudowy i zagospodarowania, oznaczone następującymi symbolami identyfikacyjnymi:</w:t>
      </w:r>
    </w:p>
    <w:p w14:paraId="7EC5A2AD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  <w:i/>
          <w:color w:val="FF0000"/>
        </w:rPr>
      </w:pPr>
      <w:r w:rsidRPr="000C659B">
        <w:rPr>
          <w:rFonts w:cs="Calibri"/>
          <w:b/>
        </w:rPr>
        <w:t>MN</w:t>
      </w:r>
      <w:r>
        <w:rPr>
          <w:rFonts w:cs="Calibri"/>
          <w:b/>
        </w:rPr>
        <w:t> (A.1MN1-A.26MN1, B.1MN1; A.1MN2-A.4MN2, B.1MN2-B.6MN2, C.1MN2-C.2MN2, D.1MN2-D.2MN2)</w:t>
      </w:r>
      <w:r w:rsidRPr="000C659B">
        <w:rPr>
          <w:rFonts w:cs="Calibri"/>
        </w:rPr>
        <w:t xml:space="preserve"> – tereny zabudowy mieszkaniowej jednorodzinnej</w:t>
      </w:r>
      <w:r w:rsidRPr="000C659B">
        <w:rPr>
          <w:rFonts w:cs="Calibri"/>
          <w:color w:val="000000" w:themeColor="text1"/>
        </w:rPr>
        <w:t xml:space="preserve">, </w:t>
      </w:r>
    </w:p>
    <w:p w14:paraId="7EFED210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</w:rPr>
        <w:t>MU</w:t>
      </w:r>
      <w:r>
        <w:rPr>
          <w:rFonts w:cs="Calibri"/>
          <w:b/>
        </w:rPr>
        <w:t> </w:t>
      </w:r>
      <w:r w:rsidRPr="000C659B">
        <w:rPr>
          <w:rFonts w:cs="Calibri"/>
          <w:b/>
        </w:rPr>
        <w:t>(</w:t>
      </w:r>
      <w:r>
        <w:rPr>
          <w:rFonts w:cs="Calibri"/>
          <w:b/>
        </w:rPr>
        <w:t>A.1</w:t>
      </w:r>
      <w:r w:rsidRPr="000C659B">
        <w:rPr>
          <w:rFonts w:cs="Calibri"/>
          <w:b/>
        </w:rPr>
        <w:t>MU1</w:t>
      </w:r>
      <w:r>
        <w:rPr>
          <w:rFonts w:cs="Calibri"/>
          <w:b/>
        </w:rPr>
        <w:t xml:space="preserve">-A.3MU1; A.1MU2-A.16MU2, B.1MU2, D.1MU2-D.2MU2) </w:t>
      </w:r>
      <w:r w:rsidRPr="000C659B">
        <w:rPr>
          <w:rFonts w:cs="Calibri"/>
        </w:rPr>
        <w:t>– tereny zabudowy  mieszkaniowo-usługowej,</w:t>
      </w:r>
    </w:p>
    <w:p w14:paraId="10CD9C89" w14:textId="48069C5C" w:rsidR="00BB4079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MM</w:t>
      </w:r>
      <w:r>
        <w:rPr>
          <w:rFonts w:cs="Calibri"/>
          <w:b/>
          <w:bCs/>
        </w:rPr>
        <w:t> </w:t>
      </w:r>
      <w:r w:rsidRPr="000C659B">
        <w:rPr>
          <w:rFonts w:cs="Calibri"/>
          <w:b/>
          <w:bCs/>
        </w:rPr>
        <w:t>(</w:t>
      </w:r>
      <w:r>
        <w:rPr>
          <w:rFonts w:cs="Calibri"/>
          <w:b/>
          <w:bCs/>
        </w:rPr>
        <w:t>A.1</w:t>
      </w:r>
      <w:r w:rsidRPr="000C659B">
        <w:rPr>
          <w:rFonts w:cs="Calibri"/>
          <w:b/>
          <w:bCs/>
        </w:rPr>
        <w:t>MM1</w:t>
      </w:r>
      <w:r>
        <w:rPr>
          <w:rFonts w:cs="Calibri"/>
          <w:b/>
          <w:bCs/>
        </w:rPr>
        <w:t>-A.5MM1</w:t>
      </w:r>
      <w:r w:rsidRPr="000C659B">
        <w:rPr>
          <w:rFonts w:cs="Calibri"/>
          <w:b/>
          <w:bCs/>
        </w:rPr>
        <w:t>,</w:t>
      </w:r>
      <w:r>
        <w:rPr>
          <w:rFonts w:cs="Calibri"/>
          <w:b/>
          <w:bCs/>
        </w:rPr>
        <w:t xml:space="preserve"> B.1MM1; A.1MM2-A.</w:t>
      </w:r>
      <w:r w:rsidR="006D0F96">
        <w:rPr>
          <w:rFonts w:cs="Calibri"/>
          <w:b/>
          <w:bCs/>
        </w:rPr>
        <w:t>6</w:t>
      </w:r>
      <w:r>
        <w:rPr>
          <w:rFonts w:cs="Calibri"/>
          <w:b/>
          <w:bCs/>
        </w:rPr>
        <w:t>MM2, D.1MM2</w:t>
      </w:r>
      <w:r w:rsidRPr="000C659B">
        <w:rPr>
          <w:rFonts w:cs="Calibri"/>
          <w:b/>
          <w:bCs/>
        </w:rPr>
        <w:t>)</w:t>
      </w:r>
      <w:r w:rsidRPr="000C659B">
        <w:rPr>
          <w:rFonts w:cs="Calibri"/>
        </w:rPr>
        <w:t xml:space="preserve"> – </w:t>
      </w:r>
      <w:r w:rsidRPr="00906551">
        <w:rPr>
          <w:rFonts w:cs="Calibri"/>
        </w:rPr>
        <w:t>tereny zabudowy mieszkaniowej, usługowej i rzemieślniczo-wytwórczej</w:t>
      </w:r>
      <w:r w:rsidRPr="000C659B">
        <w:rPr>
          <w:rFonts w:cs="Calibri"/>
        </w:rPr>
        <w:t xml:space="preserve">, </w:t>
      </w:r>
    </w:p>
    <w:p w14:paraId="7D0175A5" w14:textId="63BD27E7" w:rsidR="00A0053D" w:rsidRPr="000C659B" w:rsidRDefault="00A0053D" w:rsidP="00A0053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>
        <w:rPr>
          <w:rFonts w:cs="Calibri"/>
          <w:b/>
          <w:bCs/>
        </w:rPr>
        <w:t>RM (A.1RM</w:t>
      </w:r>
      <w:r w:rsidRPr="00AF6B31">
        <w:rPr>
          <w:rFonts w:cs="Calibri"/>
          <w:b/>
        </w:rPr>
        <w:t>)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>– teren zabudowy zagrodowej,</w:t>
      </w:r>
    </w:p>
    <w:p w14:paraId="3AFAFCD3" w14:textId="3D4F2C9D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U</w:t>
      </w:r>
      <w:r>
        <w:rPr>
          <w:rFonts w:cs="Calibri"/>
          <w:b/>
          <w:bCs/>
        </w:rPr>
        <w:t xml:space="preserve"> (A.1U-A.</w:t>
      </w:r>
      <w:r w:rsidR="006D0F96">
        <w:rPr>
          <w:rFonts w:cs="Calibri"/>
          <w:b/>
          <w:bCs/>
        </w:rPr>
        <w:t>9</w:t>
      </w:r>
      <w:r>
        <w:rPr>
          <w:rFonts w:cs="Calibri"/>
          <w:b/>
          <w:bCs/>
        </w:rPr>
        <w:t>U, B.1U-B.3U)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zabudowy usługowej,</w:t>
      </w:r>
    </w:p>
    <w:p w14:paraId="49C20850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US</w:t>
      </w:r>
      <w:r>
        <w:rPr>
          <w:rFonts w:cs="Calibri"/>
          <w:b/>
          <w:bCs/>
        </w:rPr>
        <w:t xml:space="preserve"> (A.1US-A.2US)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 xml:space="preserve">– tereny </w:t>
      </w:r>
      <w:r>
        <w:rPr>
          <w:rFonts w:cs="Calibri"/>
        </w:rPr>
        <w:t xml:space="preserve">usług </w:t>
      </w:r>
      <w:r w:rsidRPr="000C659B">
        <w:rPr>
          <w:rFonts w:cs="Calibri"/>
        </w:rPr>
        <w:t>sportu,</w:t>
      </w:r>
    </w:p>
    <w:p w14:paraId="33C5C0DA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P</w:t>
      </w:r>
      <w:r>
        <w:rPr>
          <w:rFonts w:cs="Calibri"/>
          <w:b/>
          <w:bCs/>
        </w:rPr>
        <w:t>U</w:t>
      </w:r>
      <w:r w:rsidRPr="000C659B">
        <w:rPr>
          <w:rFonts w:cs="Calibri"/>
          <w:b/>
          <w:bCs/>
        </w:rPr>
        <w:t xml:space="preserve"> </w:t>
      </w:r>
      <w:r w:rsidRPr="00DB2E50">
        <w:rPr>
          <w:rFonts w:cs="Calibri"/>
          <w:b/>
          <w:bCs/>
          <w:color w:val="000000" w:themeColor="text1"/>
        </w:rPr>
        <w:t xml:space="preserve">(A.1PU) </w:t>
      </w:r>
      <w:r w:rsidRPr="00DB2E50">
        <w:rPr>
          <w:rFonts w:cs="Calibri"/>
          <w:color w:val="000000" w:themeColor="text1"/>
        </w:rPr>
        <w:t>– tereny zabudowy produkcyjno-usługowej</w:t>
      </w:r>
      <w:r w:rsidRPr="000C659B">
        <w:rPr>
          <w:rFonts w:cs="Calibri"/>
        </w:rPr>
        <w:t>,</w:t>
      </w:r>
    </w:p>
    <w:p w14:paraId="4484323A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ZC</w:t>
      </w:r>
      <w:r>
        <w:rPr>
          <w:rFonts w:cs="Calibri"/>
          <w:b/>
          <w:bCs/>
        </w:rPr>
        <w:t xml:space="preserve"> (A.1ZC)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cmentarzy,</w:t>
      </w:r>
    </w:p>
    <w:p w14:paraId="1E87BC68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ZP</w:t>
      </w:r>
      <w:r>
        <w:rPr>
          <w:rFonts w:cs="Calibri"/>
          <w:b/>
          <w:bCs/>
        </w:rPr>
        <w:t xml:space="preserve"> (A.1ZP-A.2ZP, D.1ZP)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zieleni parkowej,</w:t>
      </w:r>
    </w:p>
    <w:p w14:paraId="58539362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ZN</w:t>
      </w:r>
      <w:r>
        <w:rPr>
          <w:rFonts w:cs="Calibri"/>
          <w:b/>
          <w:bCs/>
        </w:rPr>
        <w:t xml:space="preserve"> (A.1ZN-A.19ZN, B.1ZN-B.5ZN, C.1ZN-C.2ZN, D.1ZN) </w:t>
      </w:r>
      <w:r w:rsidRPr="000C659B">
        <w:rPr>
          <w:rFonts w:cs="Calibri"/>
        </w:rPr>
        <w:t>– tereny zieleni nieurządzonej o znaczeniu przyrodniczym,</w:t>
      </w:r>
    </w:p>
    <w:p w14:paraId="1949F9E2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ZI</w:t>
      </w:r>
      <w:r>
        <w:rPr>
          <w:rFonts w:cs="Calibri"/>
          <w:b/>
          <w:bCs/>
        </w:rPr>
        <w:t xml:space="preserve"> (A.1ZI-A.3ZI)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zieleni izolacyjnej,</w:t>
      </w:r>
    </w:p>
    <w:p w14:paraId="4604206D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R</w:t>
      </w:r>
      <w:r>
        <w:rPr>
          <w:rFonts w:cs="Calibri"/>
          <w:b/>
          <w:bCs/>
        </w:rPr>
        <w:t xml:space="preserve"> (A.1R-A.12R, B.1R-B.3R, C.1R, D.1R)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rolne,</w:t>
      </w:r>
    </w:p>
    <w:p w14:paraId="275CE0D2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ZL</w:t>
      </w:r>
      <w:r>
        <w:rPr>
          <w:rFonts w:cs="Calibri"/>
          <w:b/>
          <w:bCs/>
        </w:rPr>
        <w:t xml:space="preserve"> (A.1ZL-A.5ZL, B.1ZL-B.2ZL)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lasów,</w:t>
      </w:r>
    </w:p>
    <w:p w14:paraId="3129AF5B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KDG, KDZ, KDD, KDW</w:t>
      </w:r>
      <w:r>
        <w:rPr>
          <w:rFonts w:cs="Calibri"/>
          <w:b/>
          <w:bCs/>
        </w:rPr>
        <w:t xml:space="preserve"> (A.1KDG, B.1KDG, D.1KDG; A.1KDZ-A.4KDZ, B.1KDZ-B.3KDZ, C.1KDZ; A.1KDD-A.19KDD, B.1KDD, D.1KDD-D.3KDD; A.1KDW, B.1KDW, D.1KDW) </w:t>
      </w:r>
      <w:r w:rsidRPr="000C659B">
        <w:rPr>
          <w:rFonts w:cs="Calibri"/>
        </w:rPr>
        <w:t>– tereny dróg publicznych i wewnętrznych,</w:t>
      </w:r>
    </w:p>
    <w:p w14:paraId="27391272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0C659B">
        <w:rPr>
          <w:rFonts w:cs="Calibri"/>
          <w:b/>
          <w:bCs/>
        </w:rPr>
        <w:t>KP</w:t>
      </w:r>
      <w:r>
        <w:rPr>
          <w:rFonts w:cs="Calibri"/>
          <w:b/>
          <w:bCs/>
        </w:rPr>
        <w:t> (A.1KP-A.2KP)</w:t>
      </w:r>
      <w:r w:rsidRPr="000C659B">
        <w:rPr>
          <w:rFonts w:cs="Calibri"/>
          <w:color w:val="000000"/>
        </w:rPr>
        <w:t xml:space="preserve"> </w:t>
      </w:r>
      <w:r w:rsidRPr="000C659B">
        <w:rPr>
          <w:rFonts w:cs="Calibri"/>
        </w:rPr>
        <w:t xml:space="preserve">– </w:t>
      </w:r>
      <w:r w:rsidRPr="000C659B">
        <w:rPr>
          <w:rFonts w:cs="Calibri"/>
          <w:color w:val="000000"/>
        </w:rPr>
        <w:t>tereny rozwoju usług i urządzeń towarzyszących trasom komunikacyjnym</w:t>
      </w:r>
      <w:r w:rsidRPr="000C659B">
        <w:rPr>
          <w:rFonts w:cs="Calibri"/>
        </w:rPr>
        <w:t>,</w:t>
      </w:r>
    </w:p>
    <w:p w14:paraId="538577D4" w14:textId="77777777" w:rsidR="00BB4079" w:rsidRPr="000C659B" w:rsidRDefault="00BB4079" w:rsidP="00BB4079">
      <w:pPr>
        <w:pStyle w:val="Akapitzlist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0" w:line="276" w:lineRule="auto"/>
        <w:rPr>
          <w:rFonts w:cs="Calibri"/>
        </w:rPr>
      </w:pPr>
      <w:proofErr w:type="spellStart"/>
      <w:r w:rsidRPr="000C659B">
        <w:rPr>
          <w:rFonts w:cs="Calibri"/>
          <w:b/>
          <w:bCs/>
        </w:rPr>
        <w:t>Wp</w:t>
      </w:r>
      <w:proofErr w:type="spellEnd"/>
      <w:r>
        <w:rPr>
          <w:rFonts w:cs="Calibri"/>
          <w:b/>
          <w:bCs/>
        </w:rPr>
        <w:t xml:space="preserve"> (A.1Wp-A.7Wp, C.1Wp-C.2Wp)</w:t>
      </w:r>
      <w:r w:rsidRPr="000C659B">
        <w:rPr>
          <w:rFonts w:cs="Calibri"/>
          <w:b/>
          <w:bCs/>
        </w:rPr>
        <w:t xml:space="preserve"> </w:t>
      </w:r>
      <w:r w:rsidRPr="000C659B">
        <w:rPr>
          <w:rFonts w:cs="Calibri"/>
        </w:rPr>
        <w:t>– tereny wód powierzchniowych.</w:t>
      </w:r>
    </w:p>
    <w:p w14:paraId="4252E6BE" w14:textId="77777777" w:rsidR="00BB4079" w:rsidRPr="000C659B" w:rsidRDefault="00BB4079" w:rsidP="00BB4079">
      <w:pPr>
        <w:numPr>
          <w:ilvl w:val="0"/>
          <w:numId w:val="17"/>
        </w:numPr>
        <w:shd w:val="clear" w:color="auto" w:fill="FFFFFF" w:themeFill="background1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Oznaczenia </w:t>
      </w:r>
      <w:r w:rsidRPr="000C659B">
        <w:rPr>
          <w:rFonts w:ascii="Calibri" w:hAnsi="Calibri" w:cs="Calibri"/>
          <w:bCs/>
          <w:sz w:val="22"/>
          <w:szCs w:val="22"/>
        </w:rPr>
        <w:t>wynikające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z przepisów odrębnych oraz prawomocnych rozporządzeń i decyzji: </w:t>
      </w:r>
    </w:p>
    <w:p w14:paraId="016AE1FE" w14:textId="4CCB276F" w:rsidR="00BB4079" w:rsidRPr="000C659B" w:rsidRDefault="00BB4079" w:rsidP="00BB4079">
      <w:pPr>
        <w:numPr>
          <w:ilvl w:val="0"/>
          <w:numId w:val="117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obiekty zabytkowe objęte ochroną prawną – wpisane do </w:t>
      </w:r>
      <w:r>
        <w:rPr>
          <w:rFonts w:ascii="Calibri" w:eastAsia="TimesNewRoman" w:hAnsi="Calibri" w:cs="Calibri"/>
          <w:color w:val="000000"/>
          <w:sz w:val="22"/>
          <w:szCs w:val="22"/>
        </w:rPr>
        <w:t>gminnej ewidencji zabytków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7C6C6E04" w14:textId="77777777" w:rsidR="00BB4079" w:rsidRPr="00752B84" w:rsidRDefault="00BB4079" w:rsidP="00BB4079">
      <w:pPr>
        <w:numPr>
          <w:ilvl w:val="0"/>
          <w:numId w:val="117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752B84">
        <w:rPr>
          <w:rFonts w:ascii="Calibri" w:eastAsia="TimesNewRoman" w:hAnsi="Calibri" w:cs="Calibri"/>
          <w:color w:val="000000" w:themeColor="text1"/>
          <w:sz w:val="22"/>
          <w:szCs w:val="22"/>
        </w:rPr>
        <w:t>stanowiska archeologiczne,</w:t>
      </w:r>
    </w:p>
    <w:p w14:paraId="66C577C1" w14:textId="77777777" w:rsidR="00BB4079" w:rsidRPr="00752B84" w:rsidRDefault="00BB4079" w:rsidP="00BB4079">
      <w:pPr>
        <w:numPr>
          <w:ilvl w:val="0"/>
          <w:numId w:val="117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752B84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położenie całego obszaru planu w granicach </w:t>
      </w:r>
      <w:proofErr w:type="spellStart"/>
      <w:r w:rsidRPr="00752B84">
        <w:rPr>
          <w:rFonts w:ascii="Calibri" w:eastAsia="TimesNewRoman" w:hAnsi="Calibri" w:cs="Calibri"/>
          <w:color w:val="000000" w:themeColor="text1"/>
          <w:sz w:val="22"/>
          <w:szCs w:val="22"/>
        </w:rPr>
        <w:t>Południowomałopolskiego</w:t>
      </w:r>
      <w:proofErr w:type="spellEnd"/>
      <w:r w:rsidRPr="00752B84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Obszaru Chronionego Krajobrazu (</w:t>
      </w:r>
      <w:proofErr w:type="spellStart"/>
      <w:r w:rsidRPr="00752B84">
        <w:rPr>
          <w:rFonts w:ascii="Calibri" w:eastAsia="TimesNewRoman" w:hAnsi="Calibri" w:cs="Calibri"/>
          <w:color w:val="000000" w:themeColor="text1"/>
          <w:sz w:val="22"/>
          <w:szCs w:val="22"/>
        </w:rPr>
        <w:t>POChK</w:t>
      </w:r>
      <w:proofErr w:type="spellEnd"/>
      <w:r w:rsidRPr="00752B84">
        <w:rPr>
          <w:rFonts w:ascii="Calibri" w:eastAsia="TimesNewRoman" w:hAnsi="Calibri" w:cs="Calibri"/>
          <w:color w:val="000000" w:themeColor="text1"/>
          <w:sz w:val="22"/>
          <w:szCs w:val="22"/>
        </w:rPr>
        <w:t>)</w:t>
      </w:r>
      <w:r w:rsidRPr="00752B84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752B84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4090067F" w14:textId="77777777" w:rsidR="00BB4079" w:rsidRPr="00752B84" w:rsidRDefault="00BB4079" w:rsidP="00BB4079">
      <w:pPr>
        <w:numPr>
          <w:ilvl w:val="0"/>
          <w:numId w:val="117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752B84">
        <w:rPr>
          <w:rFonts w:ascii="Calibri" w:hAnsi="Calibri" w:cs="Calibri"/>
          <w:color w:val="000000" w:themeColor="text1"/>
          <w:sz w:val="22"/>
          <w:szCs w:val="22"/>
        </w:rPr>
        <w:t xml:space="preserve">granice strefy zakazu budowy nowych obiektów budowlanych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od linii brzegowej rzek Dunajec,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Lepietnica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, Wielki Rogoźnik</w:t>
      </w:r>
      <w:r w:rsidRPr="00752B84">
        <w:rPr>
          <w:rFonts w:ascii="Calibri" w:hAnsi="Calibri" w:cs="Calibri"/>
          <w:color w:val="000000" w:themeColor="text1"/>
          <w:sz w:val="22"/>
          <w:szCs w:val="22"/>
        </w:rPr>
        <w:t xml:space="preserve">, zgodnie z </w:t>
      </w:r>
      <w:proofErr w:type="spellStart"/>
      <w:r w:rsidRPr="00752B84">
        <w:rPr>
          <w:rFonts w:ascii="Calibri" w:hAnsi="Calibri" w:cs="Calibri"/>
          <w:color w:val="000000" w:themeColor="text1"/>
          <w:sz w:val="22"/>
          <w:szCs w:val="22"/>
        </w:rPr>
        <w:t>POChK</w:t>
      </w:r>
      <w:proofErr w:type="spellEnd"/>
      <w:r w:rsidRPr="00752B84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705618BD" w14:textId="77777777" w:rsidR="00BB4079" w:rsidRPr="003B369E" w:rsidRDefault="00BB4079" w:rsidP="00BB4079">
      <w:pPr>
        <w:numPr>
          <w:ilvl w:val="0"/>
          <w:numId w:val="117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fragmenty obszarów Natura 2000: PLH 120086 „Górny Dunajec”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oraz </w:t>
      </w:r>
      <w:r w:rsidRPr="003B369E">
        <w:rPr>
          <w:rFonts w:ascii="Calibri" w:hAnsi="Calibri" w:cs="Calibri"/>
          <w:color w:val="000000" w:themeColor="text1"/>
          <w:sz w:val="22"/>
          <w:szCs w:val="22"/>
        </w:rPr>
        <w:t>PL</w:t>
      </w:r>
      <w:r>
        <w:rPr>
          <w:rFonts w:ascii="Calibri" w:hAnsi="Calibri" w:cs="Calibri"/>
          <w:color w:val="000000" w:themeColor="text1"/>
          <w:sz w:val="22"/>
          <w:szCs w:val="22"/>
        </w:rPr>
        <w:t>C</w:t>
      </w:r>
      <w:r w:rsidRPr="003B369E">
        <w:rPr>
          <w:rFonts w:ascii="Calibri" w:hAnsi="Calibri" w:cs="Calibri"/>
          <w:color w:val="000000" w:themeColor="text1"/>
          <w:sz w:val="22"/>
          <w:szCs w:val="22"/>
        </w:rPr>
        <w:t xml:space="preserve"> 120000</w:t>
      </w:r>
      <w:r>
        <w:rPr>
          <w:rFonts w:ascii="Calibri" w:hAnsi="Calibri" w:cs="Calibri"/>
          <w:color w:val="000000" w:themeColor="text1"/>
          <w:sz w:val="22"/>
          <w:szCs w:val="22"/>
        </w:rPr>
        <w:t>3 „</w:t>
      </w:r>
      <w:r>
        <w:rPr>
          <w:rFonts w:ascii="Calibri" w:hAnsi="Calibri" w:cs="Calibri"/>
          <w:sz w:val="22"/>
          <w:szCs w:val="22"/>
        </w:rPr>
        <w:t xml:space="preserve">Torfowisko Orawsko </w:t>
      </w:r>
      <w:r w:rsidRPr="003B369E">
        <w:rPr>
          <w:rFonts w:ascii="Calibri" w:hAnsi="Calibri" w:cs="Calibri"/>
          <w:color w:val="000000" w:themeColor="text1"/>
          <w:sz w:val="22"/>
          <w:szCs w:val="22"/>
        </w:rPr>
        <w:t>– Nowotarskie”,</w:t>
      </w:r>
    </w:p>
    <w:p w14:paraId="32000C5D" w14:textId="77777777" w:rsidR="00BB4079" w:rsidRPr="003B369E" w:rsidRDefault="00BB4079" w:rsidP="00BB4079">
      <w:pPr>
        <w:numPr>
          <w:ilvl w:val="0"/>
          <w:numId w:val="117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3B369E">
        <w:rPr>
          <w:rFonts w:ascii="Calibri" w:eastAsia="TimesNewRoman" w:hAnsi="Calibri" w:cs="Calibri"/>
          <w:color w:val="000000" w:themeColor="text1"/>
          <w:sz w:val="22"/>
          <w:szCs w:val="22"/>
        </w:rPr>
        <w:t>obszary szczególnego zagrożenia powodzią, w tym:</w:t>
      </w:r>
    </w:p>
    <w:p w14:paraId="46E70F72" w14:textId="77777777" w:rsidR="00BB4079" w:rsidRPr="003B369E" w:rsidRDefault="00BB4079" w:rsidP="00BB4079">
      <w:pPr>
        <w:numPr>
          <w:ilvl w:val="2"/>
          <w:numId w:val="123"/>
        </w:numPr>
        <w:shd w:val="clear" w:color="auto" w:fill="FFFFFF" w:themeFill="background1"/>
        <w:ind w:left="1352" w:hanging="284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3B369E">
        <w:rPr>
          <w:rFonts w:ascii="Calibri" w:eastAsia="TimesNewRoman" w:hAnsi="Calibri" w:cs="Calibri"/>
          <w:color w:val="000000" w:themeColor="text1"/>
          <w:sz w:val="22"/>
          <w:szCs w:val="22"/>
        </w:rPr>
        <w:t>obszary szczególnego zagrożenia powodzią na których prawdopodobieństwo wystąpienia powodzi jest wysokie i wynosi 10% (raz na 10 lat),</w:t>
      </w:r>
    </w:p>
    <w:p w14:paraId="29486314" w14:textId="77777777" w:rsidR="00BB4079" w:rsidRPr="003B369E" w:rsidRDefault="00BB4079" w:rsidP="00BB4079">
      <w:pPr>
        <w:numPr>
          <w:ilvl w:val="2"/>
          <w:numId w:val="123"/>
        </w:numPr>
        <w:shd w:val="clear" w:color="auto" w:fill="FFFFFF" w:themeFill="background1"/>
        <w:ind w:left="1352" w:hanging="284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3B369E">
        <w:rPr>
          <w:rFonts w:ascii="Calibri" w:eastAsia="TimesNewRoman" w:hAnsi="Calibri" w:cs="Calibri"/>
          <w:color w:val="000000" w:themeColor="text1"/>
          <w:sz w:val="22"/>
          <w:szCs w:val="22"/>
        </w:rPr>
        <w:t>obszary szczególnego zagrożenia powodzią na których prawdopodobieństwo wystąpienia powodzi jest średnie i wynosi 1% (raz na 100 lat),</w:t>
      </w:r>
    </w:p>
    <w:p w14:paraId="590DC7DD" w14:textId="77777777" w:rsidR="00BB4079" w:rsidRPr="000C659B" w:rsidRDefault="00BB4079" w:rsidP="00BB4079">
      <w:pPr>
        <w:numPr>
          <w:ilvl w:val="0"/>
          <w:numId w:val="117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granice pasów izolujących tereny cmentarne,</w:t>
      </w:r>
    </w:p>
    <w:p w14:paraId="00B93BB6" w14:textId="77777777" w:rsidR="00BB4079" w:rsidRDefault="00BB4079" w:rsidP="00BB4079">
      <w:pPr>
        <w:numPr>
          <w:ilvl w:val="0"/>
          <w:numId w:val="117"/>
        </w:numPr>
        <w:shd w:val="clear" w:color="auto" w:fill="FFFFFF" w:themeFill="background1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NewRoman" w:hAnsi="Calibri" w:cs="Calibri"/>
          <w:color w:val="000000"/>
          <w:sz w:val="22"/>
          <w:szCs w:val="22"/>
        </w:rPr>
        <w:t xml:space="preserve">granice udokumentowanego </w:t>
      </w:r>
      <w:r w:rsidRPr="000C659B">
        <w:rPr>
          <w:rFonts w:ascii="Calibri" w:hAnsi="Calibri" w:cs="Calibri"/>
          <w:sz w:val="22"/>
          <w:szCs w:val="22"/>
        </w:rPr>
        <w:t>GZWP Nr 440 „</w:t>
      </w:r>
      <w:r>
        <w:rPr>
          <w:rFonts w:ascii="Calibri" w:hAnsi="Calibri" w:cs="Calibri"/>
          <w:sz w:val="22"/>
          <w:szCs w:val="22"/>
        </w:rPr>
        <w:t xml:space="preserve">Dolina Kopalna </w:t>
      </w:r>
      <w:r w:rsidRPr="000C659B">
        <w:rPr>
          <w:rFonts w:ascii="Calibri" w:hAnsi="Calibri" w:cs="Calibri"/>
          <w:sz w:val="22"/>
          <w:szCs w:val="22"/>
        </w:rPr>
        <w:t>Nowy Targ”.</w:t>
      </w:r>
    </w:p>
    <w:p w14:paraId="5D346119" w14:textId="77777777" w:rsidR="00BB4079" w:rsidRPr="000C659B" w:rsidRDefault="00BB4079" w:rsidP="00BB4079">
      <w:pPr>
        <w:numPr>
          <w:ilvl w:val="0"/>
          <w:numId w:val="17"/>
        </w:numPr>
        <w:shd w:val="clear" w:color="auto" w:fill="FFFFFF" w:themeFill="background1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Oznaczenia o </w:t>
      </w:r>
      <w:r w:rsidRPr="000C659B">
        <w:rPr>
          <w:rFonts w:ascii="Calibri" w:hAnsi="Calibri" w:cs="Calibri"/>
          <w:bCs/>
          <w:sz w:val="22"/>
          <w:szCs w:val="22"/>
        </w:rPr>
        <w:t>charakterze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informacyjnym, nie będące ustaleniami planu:</w:t>
      </w:r>
    </w:p>
    <w:p w14:paraId="3D7DEDD3" w14:textId="77777777" w:rsidR="00BB4079" w:rsidRPr="000C659B" w:rsidRDefault="00BB4079" w:rsidP="00BB4079">
      <w:pPr>
        <w:numPr>
          <w:ilvl w:val="0"/>
          <w:numId w:val="118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wody powierzchniowe, płynące,</w:t>
      </w:r>
    </w:p>
    <w:p w14:paraId="2319929E" w14:textId="7FE0E7AA" w:rsidR="00BB4079" w:rsidRDefault="00BB4079" w:rsidP="00BB4079">
      <w:pPr>
        <w:numPr>
          <w:ilvl w:val="0"/>
          <w:numId w:val="118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82421D">
        <w:rPr>
          <w:rFonts w:ascii="Calibri" w:eastAsia="TimesNewRoman" w:hAnsi="Calibri" w:cs="Calibri"/>
          <w:color w:val="000000"/>
          <w:sz w:val="22"/>
          <w:szCs w:val="22"/>
        </w:rPr>
        <w:lastRenderedPageBreak/>
        <w:t xml:space="preserve">linie wysokiego napięcia 110 </w:t>
      </w:r>
      <w:proofErr w:type="spellStart"/>
      <w:r w:rsidRPr="0082421D">
        <w:rPr>
          <w:rFonts w:ascii="Calibri" w:eastAsia="TimesNewRoman" w:hAnsi="Calibri" w:cs="Calibri"/>
          <w:color w:val="000000"/>
          <w:sz w:val="22"/>
          <w:szCs w:val="22"/>
        </w:rPr>
        <w:t>kV</w:t>
      </w:r>
      <w:proofErr w:type="spellEnd"/>
      <w:r w:rsidRPr="0082421D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Pr="0082421D">
        <w:rPr>
          <w:rFonts w:ascii="Calibri" w:eastAsia="TimesNewRoman" w:hAnsi="Calibri" w:cs="Calibri"/>
          <w:color w:val="000000"/>
          <w:sz w:val="22"/>
          <w:szCs w:val="22"/>
        </w:rPr>
        <w:t xml:space="preserve"> w</w:t>
      </w:r>
      <w:r>
        <w:rPr>
          <w:rFonts w:ascii="Calibri" w:eastAsia="TimesNewRoman" w:hAnsi="Calibri" w:cs="Calibri"/>
          <w:color w:val="000000"/>
          <w:sz w:val="22"/>
          <w:szCs w:val="22"/>
        </w:rPr>
        <w:t>r</w:t>
      </w:r>
      <w:r w:rsidRPr="0082421D">
        <w:rPr>
          <w:rFonts w:ascii="Calibri" w:eastAsia="TimesNewRoman" w:hAnsi="Calibri" w:cs="Calibri"/>
          <w:color w:val="000000"/>
          <w:sz w:val="22"/>
          <w:szCs w:val="22"/>
        </w:rPr>
        <w:t>az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 ze</w:t>
      </w:r>
      <w:r w:rsidRPr="0082421D">
        <w:rPr>
          <w:rFonts w:ascii="Calibri" w:eastAsia="TimesNewRoman" w:hAnsi="Calibri" w:cs="Calibri"/>
          <w:color w:val="000000"/>
          <w:sz w:val="22"/>
          <w:szCs w:val="22"/>
        </w:rPr>
        <w:t xml:space="preserve"> strefą techniczną</w:t>
      </w:r>
      <w:r w:rsidR="000A332B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271A7E82" w14:textId="77777777" w:rsidR="00BB4079" w:rsidRDefault="00BB4079" w:rsidP="00BB4079">
      <w:pPr>
        <w:numPr>
          <w:ilvl w:val="0"/>
          <w:numId w:val="118"/>
        </w:numPr>
        <w:shd w:val="clear" w:color="auto" w:fill="FFFFFF" w:themeFill="background1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m</w:t>
      </w:r>
      <w:r>
        <w:rPr>
          <w:rFonts w:ascii="Calibri" w:eastAsia="TimesNewRoman" w:hAnsi="Calibri" w:cs="Calibri"/>
          <w:color w:val="000000"/>
          <w:sz w:val="22"/>
          <w:szCs w:val="22"/>
        </w:rPr>
        <w:t>osty i przepusty drogowe,</w:t>
      </w:r>
    </w:p>
    <w:p w14:paraId="3E74032A" w14:textId="77777777" w:rsidR="00BB4079" w:rsidRPr="00745091" w:rsidRDefault="00BB4079" w:rsidP="00BB4079">
      <w:pPr>
        <w:numPr>
          <w:ilvl w:val="0"/>
          <w:numId w:val="118"/>
        </w:numPr>
        <w:shd w:val="clear" w:color="auto" w:fill="FFFFFF" w:themeFill="background1"/>
        <w:spacing w:line="276" w:lineRule="auto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752B84">
        <w:rPr>
          <w:rFonts w:ascii="Calibri" w:eastAsia="TimesNewRoman" w:hAnsi="Calibri" w:cs="Calibri"/>
          <w:color w:val="000000" w:themeColor="text1"/>
          <w:sz w:val="22"/>
          <w:szCs w:val="22"/>
        </w:rPr>
        <w:t>orientacyjny zasięg oddziaływania akustycznego od drogi wojewódzkiej nr 969</w:t>
      </w:r>
      <w:r w:rsidRPr="00745091">
        <w:rPr>
          <w:rFonts w:ascii="Calibri" w:eastAsia="TimesNewRoman" w:hAnsi="Calibri" w:cs="Calibri"/>
          <w:color w:val="000000"/>
          <w:sz w:val="22"/>
          <w:szCs w:val="22"/>
        </w:rPr>
        <w:t>.</w:t>
      </w:r>
    </w:p>
    <w:p w14:paraId="594865A4" w14:textId="77777777" w:rsidR="0084341B" w:rsidRDefault="0084341B" w:rsidP="004124B8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7022FD" w14:textId="77777777" w:rsidR="00417161" w:rsidRPr="000C659B" w:rsidRDefault="00417161" w:rsidP="00AB494B">
      <w:pPr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ROZDZIAŁ II</w:t>
      </w:r>
    </w:p>
    <w:p w14:paraId="6DFB18A7" w14:textId="77777777" w:rsidR="00417161" w:rsidRPr="000C659B" w:rsidRDefault="00A3248D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color w:val="000000"/>
          <w:sz w:val="22"/>
          <w:szCs w:val="22"/>
        </w:rPr>
        <w:t>ZASADY OBOWIĄZUJĄCE NA CAŁYM OBSZARZE PLANU</w:t>
      </w:r>
    </w:p>
    <w:p w14:paraId="54EDA937" w14:textId="77777777" w:rsidR="002F08D4" w:rsidRPr="000C659B" w:rsidRDefault="002F08D4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C818836" w14:textId="77777777" w:rsidR="00CC68A5" w:rsidRPr="000C659B" w:rsidRDefault="00CC68A5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§ </w:t>
      </w:r>
      <w:r w:rsidR="00202A3A" w:rsidRPr="000C659B"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Pr="000C659B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5053424D" w14:textId="77777777" w:rsidR="00802874" w:rsidRPr="000C659B" w:rsidRDefault="00802874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>Dla wszystkich kategorii terenów ustala się zasady obowiązujące na całym obszarze planu:</w:t>
      </w:r>
    </w:p>
    <w:p w14:paraId="25237724" w14:textId="576BA658" w:rsidR="00C33D97" w:rsidRPr="000C659B" w:rsidRDefault="00C33D97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 w:themeColor="text1"/>
          <w:sz w:val="22"/>
          <w:szCs w:val="22"/>
        </w:rPr>
        <w:t>na całym obszarze planu utrzymuje się istniejącą zabudowę oraz istniejącą zabudowę zagrodową w terenach budowlanych, z możliwością remontów, przebudowy, rozbudowy i</w:t>
      </w:r>
      <w:r w:rsidR="00D57D57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0C659B">
        <w:rPr>
          <w:rFonts w:ascii="Calibri" w:hAnsi="Calibri" w:cs="Calibri"/>
          <w:color w:val="000000" w:themeColor="text1"/>
          <w:sz w:val="22"/>
          <w:szCs w:val="22"/>
        </w:rPr>
        <w:t xml:space="preserve">nadbudowy, o ile ustalenia niniejszej uchwały nie stanowią inaczej; </w:t>
      </w:r>
    </w:p>
    <w:p w14:paraId="5C9E5A85" w14:textId="77777777" w:rsidR="00C33D97" w:rsidRPr="000C659B" w:rsidRDefault="00C33D97" w:rsidP="00326A00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0C659B">
        <w:rPr>
          <w:rFonts w:cs="Calibri"/>
          <w:color w:val="000000" w:themeColor="text1"/>
        </w:rPr>
        <w:t xml:space="preserve">dla </w:t>
      </w:r>
      <w:r w:rsidR="00F31A97">
        <w:rPr>
          <w:rFonts w:cs="Calibri"/>
          <w:color w:val="000000" w:themeColor="text1"/>
        </w:rPr>
        <w:t xml:space="preserve">już </w:t>
      </w:r>
      <w:r w:rsidRPr="000C659B">
        <w:rPr>
          <w:rFonts w:cs="Calibri"/>
          <w:color w:val="000000" w:themeColor="text1"/>
        </w:rPr>
        <w:t xml:space="preserve">istniejącej zabudowy zagrodowej, znajdującej się w terenach budowlanych: </w:t>
      </w:r>
    </w:p>
    <w:p w14:paraId="4203943B" w14:textId="77777777" w:rsidR="00C33D97" w:rsidRPr="000C659B" w:rsidRDefault="00C33D97" w:rsidP="00B26227">
      <w:pPr>
        <w:pStyle w:val="Akapitzlist"/>
        <w:numPr>
          <w:ilvl w:val="1"/>
          <w:numId w:val="104"/>
        </w:numPr>
        <w:spacing w:after="0" w:line="276" w:lineRule="auto"/>
        <w:ind w:left="993" w:hanging="284"/>
        <w:jc w:val="both"/>
        <w:rPr>
          <w:rFonts w:cs="Calibri"/>
          <w:color w:val="000000" w:themeColor="text1"/>
        </w:rPr>
      </w:pPr>
      <w:r w:rsidRPr="000C659B">
        <w:rPr>
          <w:rFonts w:cs="Calibri"/>
          <w:color w:val="000000" w:themeColor="text1"/>
        </w:rPr>
        <w:t xml:space="preserve">warunki zagospodarowania terenu powinny być zgodne z zasadami ustalonymi dla terenów budowlanych o symbolu przeznaczenia w których istniejąca zabudowa zagrodowa się znajduje, </w:t>
      </w:r>
    </w:p>
    <w:p w14:paraId="1E5A7533" w14:textId="6E17A9E3" w:rsidR="00C33D97" w:rsidRPr="000C659B" w:rsidRDefault="00C33D97" w:rsidP="00B26227">
      <w:pPr>
        <w:pStyle w:val="Akapitzlist"/>
        <w:numPr>
          <w:ilvl w:val="1"/>
          <w:numId w:val="104"/>
        </w:numPr>
        <w:spacing w:after="0" w:line="276" w:lineRule="auto"/>
        <w:ind w:left="993" w:hanging="284"/>
        <w:jc w:val="both"/>
        <w:rPr>
          <w:rFonts w:cs="Calibri"/>
          <w:color w:val="000000" w:themeColor="text1"/>
        </w:rPr>
      </w:pPr>
      <w:r w:rsidRPr="000C659B">
        <w:rPr>
          <w:rFonts w:cs="Calibri"/>
          <w:color w:val="000000" w:themeColor="text1"/>
        </w:rPr>
        <w:t>dopuszcza się rozbudowę prowadzonego gospodarstwa rolnego o nowe obiekty związane z</w:t>
      </w:r>
      <w:r w:rsidR="00D57D57">
        <w:rPr>
          <w:rFonts w:cs="Calibri"/>
          <w:color w:val="000000" w:themeColor="text1"/>
        </w:rPr>
        <w:t> </w:t>
      </w:r>
      <w:r w:rsidRPr="000C659B">
        <w:rPr>
          <w:rFonts w:cs="Calibri"/>
          <w:color w:val="000000" w:themeColor="text1"/>
        </w:rPr>
        <w:t>produkcją rolną – jako obiekty służące gospoda</w:t>
      </w:r>
      <w:r w:rsidR="00403465" w:rsidRPr="000C659B">
        <w:rPr>
          <w:rFonts w:cs="Calibri"/>
          <w:color w:val="000000" w:themeColor="text1"/>
        </w:rPr>
        <w:t>r</w:t>
      </w:r>
      <w:r w:rsidRPr="000C659B">
        <w:rPr>
          <w:rFonts w:cs="Calibri"/>
          <w:color w:val="000000" w:themeColor="text1"/>
        </w:rPr>
        <w:t>ce rolnej, formę obiektów związanych z</w:t>
      </w:r>
      <w:r w:rsidR="00D57D57">
        <w:rPr>
          <w:rFonts w:cs="Calibri"/>
          <w:color w:val="000000" w:themeColor="text1"/>
        </w:rPr>
        <w:t> </w:t>
      </w:r>
      <w:r w:rsidRPr="000C659B">
        <w:rPr>
          <w:rFonts w:cs="Calibri"/>
          <w:color w:val="000000" w:themeColor="text1"/>
        </w:rPr>
        <w:t xml:space="preserve">produkcją rolną należy przyjmować zgodnie z ustaleniami jak dla terenów o symbolu przeznaczenia </w:t>
      </w:r>
      <w:r w:rsidR="00530A52">
        <w:rPr>
          <w:rFonts w:cs="Calibri"/>
          <w:b/>
          <w:color w:val="000000" w:themeColor="text1"/>
        </w:rPr>
        <w:t>MM</w:t>
      </w:r>
      <w:r w:rsidR="0046250B">
        <w:rPr>
          <w:rFonts w:cs="Calibri"/>
          <w:b/>
          <w:color w:val="000000" w:themeColor="text1"/>
        </w:rPr>
        <w:t>1</w:t>
      </w:r>
      <w:r w:rsidRPr="000C659B">
        <w:rPr>
          <w:rFonts w:cs="Calibri"/>
          <w:color w:val="000000" w:themeColor="text1"/>
        </w:rPr>
        <w:t>;</w:t>
      </w:r>
    </w:p>
    <w:p w14:paraId="0F4EF03C" w14:textId="77777777" w:rsidR="00802874" w:rsidRPr="000C659B" w:rsidRDefault="00802874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dla </w:t>
      </w:r>
      <w:r w:rsidRPr="000C659B">
        <w:rPr>
          <w:rFonts w:ascii="Calibri" w:hAnsi="Calibri" w:cs="Calibri"/>
          <w:bCs/>
          <w:sz w:val="22"/>
          <w:szCs w:val="22"/>
        </w:rPr>
        <w:t>zabudowy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8252B">
        <w:rPr>
          <w:rFonts w:ascii="Calibri" w:hAnsi="Calibri" w:cs="Calibri"/>
          <w:color w:val="000000"/>
          <w:sz w:val="22"/>
          <w:szCs w:val="22"/>
        </w:rPr>
        <w:t xml:space="preserve">już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istniejącej, nie </w:t>
      </w:r>
      <w:r w:rsidR="00B20189" w:rsidRPr="000C659B">
        <w:rPr>
          <w:rFonts w:ascii="Calibri" w:hAnsi="Calibri" w:cs="Calibri"/>
          <w:color w:val="000000"/>
          <w:sz w:val="22"/>
          <w:szCs w:val="22"/>
        </w:rPr>
        <w:t>związanej z produkcją rolną,</w:t>
      </w:r>
      <w:r w:rsidR="008C548E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20189" w:rsidRPr="000C659B">
        <w:rPr>
          <w:rFonts w:ascii="Calibri" w:hAnsi="Calibri" w:cs="Calibri"/>
          <w:color w:val="000000"/>
          <w:sz w:val="22"/>
          <w:szCs w:val="22"/>
        </w:rPr>
        <w:t>a </w:t>
      </w:r>
      <w:r w:rsidRPr="000C659B">
        <w:rPr>
          <w:rFonts w:ascii="Calibri" w:hAnsi="Calibri" w:cs="Calibri"/>
          <w:color w:val="000000"/>
          <w:sz w:val="22"/>
          <w:szCs w:val="22"/>
        </w:rPr>
        <w:t>zlokalizowaną w terenach rolnych, ustala się:</w:t>
      </w:r>
    </w:p>
    <w:p w14:paraId="6262E4F1" w14:textId="77777777" w:rsidR="00802874" w:rsidRPr="000C659B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bCs/>
          <w:color w:val="000000"/>
          <w:sz w:val="22"/>
          <w:szCs w:val="22"/>
        </w:rPr>
        <w:t>zachowanie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istniejącego przeznaczenia, </w:t>
      </w:r>
    </w:p>
    <w:p w14:paraId="06F5E5C5" w14:textId="77777777" w:rsidR="00802874" w:rsidRPr="000C659B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dopuszczenie rozbudowy i nadbudowy budynków zgodnie z zasadami podanymi dla terenów o symbolu przeznaczenia </w:t>
      </w:r>
      <w:r w:rsidR="003F2045" w:rsidRPr="000C659B">
        <w:rPr>
          <w:rFonts w:ascii="Calibri" w:hAnsi="Calibri" w:cs="Calibri"/>
          <w:b/>
          <w:color w:val="000000"/>
          <w:sz w:val="22"/>
          <w:szCs w:val="22"/>
        </w:rPr>
        <w:t>MN</w:t>
      </w:r>
      <w:r w:rsidR="0046250B">
        <w:rPr>
          <w:rFonts w:ascii="Calibri" w:hAnsi="Calibri" w:cs="Calibri"/>
          <w:b/>
          <w:color w:val="000000"/>
          <w:sz w:val="22"/>
          <w:szCs w:val="22"/>
        </w:rPr>
        <w:t>1</w:t>
      </w:r>
      <w:r w:rsidRPr="000C659B">
        <w:rPr>
          <w:rFonts w:ascii="Calibri" w:hAnsi="Calibri" w:cs="Calibri"/>
          <w:color w:val="000000"/>
          <w:sz w:val="22"/>
          <w:szCs w:val="22"/>
        </w:rPr>
        <w:t>;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0C659B">
        <w:rPr>
          <w:rFonts w:ascii="Calibri" w:hAnsi="Calibri" w:cs="Calibri"/>
          <w:color w:val="000000"/>
          <w:sz w:val="22"/>
          <w:szCs w:val="22"/>
        </w:rPr>
        <w:t>możliwość rozbudowy jest</w:t>
      </w:r>
      <w:r w:rsidR="008C548E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C659B">
        <w:rPr>
          <w:rFonts w:ascii="Calibri" w:hAnsi="Calibri" w:cs="Calibri"/>
          <w:color w:val="000000"/>
          <w:sz w:val="22"/>
          <w:szCs w:val="22"/>
        </w:rPr>
        <w:t>dopuszczona wyłącznie w przypadkach nie naru</w:t>
      </w:r>
      <w:r w:rsidR="008F07D7" w:rsidRPr="000C659B">
        <w:rPr>
          <w:rFonts w:ascii="Calibri" w:hAnsi="Calibri" w:cs="Calibri"/>
          <w:color w:val="000000"/>
          <w:sz w:val="22"/>
          <w:szCs w:val="22"/>
        </w:rPr>
        <w:t>szających przepisów odrębnych z </w:t>
      </w:r>
      <w:r w:rsidRPr="000C659B">
        <w:rPr>
          <w:rFonts w:ascii="Calibri" w:hAnsi="Calibri" w:cs="Calibri"/>
          <w:color w:val="000000"/>
          <w:sz w:val="22"/>
          <w:szCs w:val="22"/>
        </w:rPr>
        <w:t>zakresu ochrony gruntów rolnych i leśnych</w:t>
      </w:r>
      <w:r w:rsidR="00F93098" w:rsidRPr="000C659B">
        <w:rPr>
          <w:rFonts w:ascii="Calibri" w:hAnsi="Calibri" w:cs="Calibri"/>
          <w:color w:val="000000"/>
          <w:sz w:val="22"/>
          <w:szCs w:val="22"/>
        </w:rPr>
        <w:t>,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227C5F7B" w14:textId="77777777" w:rsidR="00802874" w:rsidRPr="000C659B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dla przypadków gdzie ustalony planem wskaźnik</w:t>
      </w:r>
      <w:r w:rsidR="005E17A4" w:rsidRPr="000C659B">
        <w:rPr>
          <w:rFonts w:ascii="Calibri" w:hAnsi="Calibri" w:cs="Calibri"/>
          <w:color w:val="000000"/>
          <w:sz w:val="22"/>
          <w:szCs w:val="22"/>
        </w:rPr>
        <w:t xml:space="preserve"> powierzchni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zabudowy, przyjmowany jak dla terenów </w:t>
      </w:r>
      <w:r w:rsidR="00B9332C" w:rsidRPr="000C659B">
        <w:rPr>
          <w:rFonts w:ascii="Calibri" w:hAnsi="Calibri" w:cs="Calibri"/>
          <w:b/>
          <w:color w:val="000000"/>
          <w:sz w:val="22"/>
          <w:szCs w:val="22"/>
        </w:rPr>
        <w:t>M</w:t>
      </w:r>
      <w:r w:rsidR="003F2045" w:rsidRPr="000C659B">
        <w:rPr>
          <w:rFonts w:ascii="Calibri" w:hAnsi="Calibri" w:cs="Calibri"/>
          <w:b/>
          <w:color w:val="000000"/>
          <w:sz w:val="22"/>
          <w:szCs w:val="22"/>
        </w:rPr>
        <w:t>N</w:t>
      </w:r>
      <w:r w:rsidR="0046250B">
        <w:rPr>
          <w:rFonts w:ascii="Calibri" w:hAnsi="Calibri" w:cs="Calibri"/>
          <w:b/>
          <w:color w:val="000000"/>
          <w:sz w:val="22"/>
          <w:szCs w:val="22"/>
        </w:rPr>
        <w:t>1</w:t>
      </w:r>
      <w:r w:rsidRPr="000C659B">
        <w:rPr>
          <w:rFonts w:ascii="Calibri" w:hAnsi="Calibri" w:cs="Calibri"/>
          <w:color w:val="000000"/>
          <w:sz w:val="22"/>
          <w:szCs w:val="22"/>
        </w:rPr>
        <w:t>, jest już przekroczony, obowiązuje zakaz zwiększania powierzchni zabudowy</w:t>
      </w:r>
      <w:r w:rsidR="00F93098" w:rsidRPr="000C659B">
        <w:rPr>
          <w:rFonts w:ascii="Calibri" w:hAnsi="Calibri" w:cs="Calibri"/>
          <w:color w:val="000000"/>
          <w:sz w:val="22"/>
          <w:szCs w:val="22"/>
        </w:rPr>
        <w:t>;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867ABE8" w14:textId="70D328D7" w:rsidR="00802874" w:rsidRPr="000C659B" w:rsidRDefault="00802874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realizacja </w:t>
      </w:r>
      <w:r w:rsidRPr="000C659B">
        <w:rPr>
          <w:rFonts w:ascii="Calibri" w:hAnsi="Calibri" w:cs="Calibri"/>
          <w:bCs/>
          <w:sz w:val="22"/>
          <w:szCs w:val="22"/>
        </w:rPr>
        <w:t>nowych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lub rozbudowa istniejących budynków, a także zmiany zagospodarowania i</w:t>
      </w:r>
      <w:r w:rsidR="00D57D57">
        <w:rPr>
          <w:rFonts w:ascii="Calibri" w:hAnsi="Calibri" w:cs="Calibri"/>
          <w:color w:val="000000"/>
          <w:sz w:val="22"/>
          <w:szCs w:val="22"/>
        </w:rPr>
        <w:t> </w:t>
      </w:r>
      <w:r w:rsidRPr="000C659B">
        <w:rPr>
          <w:rFonts w:ascii="Calibri" w:hAnsi="Calibri" w:cs="Calibri"/>
          <w:color w:val="000000"/>
          <w:sz w:val="22"/>
          <w:szCs w:val="22"/>
        </w:rPr>
        <w:t>użytkowania terenów nie mogą naruszać:</w:t>
      </w:r>
    </w:p>
    <w:p w14:paraId="5C3A9BED" w14:textId="77777777" w:rsidR="00802874" w:rsidRPr="000C659B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praw </w:t>
      </w:r>
      <w:r w:rsidRPr="000C659B">
        <w:rPr>
          <w:rFonts w:ascii="Calibri" w:hAnsi="Calibri" w:cs="Calibri"/>
          <w:color w:val="000000"/>
          <w:sz w:val="22"/>
          <w:szCs w:val="22"/>
        </w:rPr>
        <w:t>właścicieli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 użytkowników i administratorów terenów sąsiadujących,</w:t>
      </w:r>
    </w:p>
    <w:p w14:paraId="4F7CB939" w14:textId="77777777" w:rsidR="00802874" w:rsidRPr="000C659B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norm </w:t>
      </w:r>
      <w:r w:rsidRPr="000C659B">
        <w:rPr>
          <w:rFonts w:ascii="Calibri" w:hAnsi="Calibri" w:cs="Calibri"/>
          <w:color w:val="000000"/>
          <w:sz w:val="22"/>
          <w:szCs w:val="22"/>
        </w:rPr>
        <w:t>technicznych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, sanitarnych i przeciwpożarowych,</w:t>
      </w:r>
    </w:p>
    <w:p w14:paraId="7EDAAFA5" w14:textId="00A1A5A0" w:rsidR="00802874" w:rsidRPr="000C659B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>innych wymagań, w tym dotyczących ochrony środowiska, przyrody i krajobrazu, ochrony dziedzictwa kulturowego i zabytków, gospodarki wodnej i geologii – określonych w</w:t>
      </w:r>
      <w:r w:rsidR="00D57D57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przepisach odrębnych,</w:t>
      </w:r>
    </w:p>
    <w:p w14:paraId="26915B62" w14:textId="77777777" w:rsidR="00AA6175" w:rsidRPr="000C659B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 w:themeColor="text1"/>
          <w:sz w:val="22"/>
          <w:szCs w:val="22"/>
        </w:rPr>
        <w:t>ograniczeń</w:t>
      </w:r>
      <w:r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w dysponowaniu terenem wynikających z prawomocnych decyzji administracyjnych</w:t>
      </w:r>
      <w:r w:rsidR="00AA6175"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316B7D9E" w14:textId="77777777" w:rsidR="00802874" w:rsidRPr="000C659B" w:rsidRDefault="00AA6175" w:rsidP="00326A00">
      <w:pPr>
        <w:numPr>
          <w:ilvl w:val="0"/>
          <w:numId w:val="19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 przypadku istniejących obiektów, np. produkcyjnych, czy usługowych, których działalność przekracza obowiązujące normy hałasowe </w:t>
      </w:r>
      <w:r w:rsidR="00523699"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 terenach o określonej planem kategorii przeznaczenia, </w:t>
      </w:r>
      <w:r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wymagana jest </w:t>
      </w:r>
      <w:r w:rsidR="00523699"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>realizacja instalacji skutecznie redukujących hałas, bądź dokonanie zmiany technologii lub profilu prowadzonej działalności</w:t>
      </w:r>
      <w:r w:rsidR="00802874" w:rsidRPr="000C659B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03BEE706" w14:textId="77777777" w:rsidR="00345B31" w:rsidRPr="000C659B" w:rsidRDefault="00345B31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C659B">
        <w:rPr>
          <w:rFonts w:ascii="Calibri" w:hAnsi="Calibri" w:cs="Calibri"/>
          <w:color w:val="000000" w:themeColor="text1"/>
          <w:szCs w:val="22"/>
        </w:rPr>
        <w:lastRenderedPageBreak/>
        <w:t>We wszystkich kategoriach terenów budowlanych w odniesieniu do kształtu dachów istniejącej zabudowy, dopuszcza się:</w:t>
      </w:r>
    </w:p>
    <w:p w14:paraId="4DB195BD" w14:textId="77777777" w:rsidR="00345B31" w:rsidRPr="000C659B" w:rsidRDefault="00345B31" w:rsidP="00B26227">
      <w:pPr>
        <w:numPr>
          <w:ilvl w:val="0"/>
          <w:numId w:val="119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utrzymanie</w:t>
      </w:r>
      <w:r w:rsidRPr="000C659B">
        <w:rPr>
          <w:rFonts w:ascii="Calibri" w:hAnsi="Calibri" w:cs="Calibri"/>
          <w:color w:val="000000" w:themeColor="text1"/>
          <w:sz w:val="22"/>
          <w:szCs w:val="22"/>
        </w:rPr>
        <w:t xml:space="preserve"> istniejącej geometrii dachów;</w:t>
      </w:r>
    </w:p>
    <w:p w14:paraId="30CA5538" w14:textId="5DC8FF58" w:rsidR="00345B31" w:rsidRPr="000C659B" w:rsidRDefault="00345B31" w:rsidP="00B26227">
      <w:pPr>
        <w:numPr>
          <w:ilvl w:val="0"/>
          <w:numId w:val="11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przekroczenie ustalonej planem dopuszczalnej wysokości budynków w przypadku zmiany geometrii dachu istniejącego budynku, jeśli wynika to z zastąpienia dachu </w:t>
      </w:r>
      <w:r w:rsidR="003F2045" w:rsidRPr="000C659B">
        <w:rPr>
          <w:rFonts w:ascii="Calibri" w:hAnsi="Calibri" w:cs="Calibri"/>
          <w:color w:val="000000"/>
          <w:sz w:val="22"/>
          <w:szCs w:val="22"/>
        </w:rPr>
        <w:t>formą dachu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o</w:t>
      </w:r>
      <w:r w:rsidR="00D57D57">
        <w:rPr>
          <w:rFonts w:ascii="Calibri" w:hAnsi="Calibri" w:cs="Calibri"/>
          <w:color w:val="000000"/>
          <w:sz w:val="22"/>
          <w:szCs w:val="22"/>
        </w:rPr>
        <w:t> </w:t>
      </w:r>
      <w:r w:rsidRPr="000C659B">
        <w:rPr>
          <w:rFonts w:ascii="Calibri" w:hAnsi="Calibri" w:cs="Calibri"/>
          <w:color w:val="000000"/>
          <w:sz w:val="22"/>
          <w:szCs w:val="22"/>
        </w:rPr>
        <w:t>spadku zgodnym</w:t>
      </w:r>
      <w:r w:rsidR="008C548E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C659B">
        <w:rPr>
          <w:rFonts w:ascii="Calibri" w:hAnsi="Calibri" w:cs="Calibri"/>
          <w:color w:val="000000"/>
          <w:sz w:val="22"/>
          <w:szCs w:val="22"/>
        </w:rPr>
        <w:t>z ustaleniami planu – bez możliwości zwiększenia liczby kondygnacji w</w:t>
      </w:r>
      <w:r w:rsidR="00D57D57">
        <w:rPr>
          <w:rFonts w:ascii="Calibri" w:hAnsi="Calibri" w:cs="Calibri"/>
          <w:color w:val="000000"/>
          <w:sz w:val="22"/>
          <w:szCs w:val="22"/>
        </w:rPr>
        <w:t> </w:t>
      </w:r>
      <w:r w:rsidRPr="000C659B">
        <w:rPr>
          <w:rFonts w:ascii="Calibri" w:hAnsi="Calibri" w:cs="Calibri"/>
          <w:color w:val="000000"/>
          <w:sz w:val="22"/>
          <w:szCs w:val="22"/>
        </w:rPr>
        <w:t>budynku.</w:t>
      </w:r>
    </w:p>
    <w:p w14:paraId="5D340BDA" w14:textId="77777777" w:rsidR="008E0D9C" w:rsidRDefault="008E0D9C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 w:themeColor="text1"/>
          <w:szCs w:val="22"/>
        </w:rPr>
        <w:t xml:space="preserve">Za zgodne z planem uznaje się lokalizowanie w terenach o symbolach przeznaczenia: </w:t>
      </w:r>
      <w:r w:rsidRPr="000C659B">
        <w:rPr>
          <w:rFonts w:ascii="Calibri" w:hAnsi="Calibri" w:cs="Calibri"/>
          <w:b/>
          <w:color w:val="000000" w:themeColor="text1"/>
          <w:szCs w:val="22"/>
        </w:rPr>
        <w:t>MN</w:t>
      </w:r>
      <w:r w:rsidR="00CA1B33" w:rsidRPr="000C659B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Pr="000C659B">
        <w:rPr>
          <w:rFonts w:ascii="Calibri" w:hAnsi="Calibri" w:cs="Calibri"/>
          <w:b/>
          <w:color w:val="000000" w:themeColor="text1"/>
          <w:szCs w:val="22"/>
        </w:rPr>
        <w:t>MU,</w:t>
      </w:r>
      <w:r w:rsidR="00CA1B33" w:rsidRPr="000C659B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Pr="000C659B">
        <w:rPr>
          <w:rFonts w:ascii="Calibri" w:hAnsi="Calibri" w:cs="Calibri"/>
          <w:b/>
          <w:color w:val="000000" w:themeColor="text1"/>
          <w:szCs w:val="22"/>
        </w:rPr>
        <w:t>M</w:t>
      </w:r>
      <w:r w:rsidR="004E5603" w:rsidRPr="000C659B">
        <w:rPr>
          <w:rFonts w:ascii="Calibri" w:hAnsi="Calibri" w:cs="Calibri"/>
          <w:b/>
          <w:color w:val="000000" w:themeColor="text1"/>
          <w:szCs w:val="22"/>
        </w:rPr>
        <w:t>M</w:t>
      </w:r>
      <w:r w:rsidR="00CA1B33" w:rsidRPr="000C659B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Pr="000C659B">
        <w:rPr>
          <w:rFonts w:ascii="Calibri" w:hAnsi="Calibri" w:cs="Calibri"/>
          <w:b/>
          <w:color w:val="000000" w:themeColor="text1"/>
          <w:szCs w:val="22"/>
        </w:rPr>
        <w:t xml:space="preserve">U </w:t>
      </w:r>
      <w:r w:rsidRPr="000C659B">
        <w:rPr>
          <w:rFonts w:ascii="Calibri" w:hAnsi="Calibri" w:cs="Calibri"/>
          <w:color w:val="000000" w:themeColor="text1"/>
          <w:szCs w:val="22"/>
        </w:rPr>
        <w:t xml:space="preserve">samodzielnych obiektów i urządzeń służących </w:t>
      </w:r>
      <w:r w:rsidRPr="000C659B">
        <w:rPr>
          <w:rFonts w:ascii="Calibri" w:hAnsi="Calibri" w:cs="Calibri"/>
          <w:color w:val="000000"/>
          <w:szCs w:val="22"/>
        </w:rPr>
        <w:t xml:space="preserve">zaspokojeniu potrzeb </w:t>
      </w:r>
      <w:r w:rsidR="0050736C" w:rsidRPr="000C659B">
        <w:rPr>
          <w:rFonts w:ascii="Calibri" w:hAnsi="Calibri" w:cs="Calibri"/>
          <w:color w:val="000000"/>
          <w:szCs w:val="22"/>
        </w:rPr>
        <w:t>z zakresu usług publicznych, w tym szczególnie</w:t>
      </w:r>
      <w:r w:rsidRPr="000C659B">
        <w:rPr>
          <w:rFonts w:ascii="Calibri" w:hAnsi="Calibri" w:cs="Calibri"/>
          <w:color w:val="000000"/>
          <w:szCs w:val="22"/>
        </w:rPr>
        <w:t xml:space="preserve"> </w:t>
      </w:r>
      <w:r w:rsidR="0050736C" w:rsidRPr="000C659B">
        <w:rPr>
          <w:rFonts w:ascii="Calibri" w:hAnsi="Calibri" w:cs="Calibri"/>
          <w:color w:val="000000"/>
          <w:szCs w:val="22"/>
        </w:rPr>
        <w:t xml:space="preserve">kultury, </w:t>
      </w:r>
      <w:r w:rsidRPr="000C659B">
        <w:rPr>
          <w:rFonts w:ascii="Calibri" w:hAnsi="Calibri" w:cs="Calibri"/>
          <w:color w:val="000000"/>
          <w:szCs w:val="22"/>
        </w:rPr>
        <w:t xml:space="preserve">edukacji, opieki </w:t>
      </w:r>
      <w:r w:rsidR="004D5F92" w:rsidRPr="000C659B">
        <w:rPr>
          <w:rFonts w:ascii="Calibri" w:hAnsi="Calibri" w:cs="Calibri"/>
          <w:color w:val="000000"/>
          <w:szCs w:val="22"/>
        </w:rPr>
        <w:t xml:space="preserve">przedszkolnej, </w:t>
      </w:r>
      <w:r w:rsidRPr="000C659B">
        <w:rPr>
          <w:rFonts w:ascii="Calibri" w:hAnsi="Calibri" w:cs="Calibri"/>
          <w:color w:val="000000"/>
          <w:szCs w:val="22"/>
        </w:rPr>
        <w:t>zdrowotnej i pomocy społecznej.</w:t>
      </w:r>
    </w:p>
    <w:p w14:paraId="30B7811D" w14:textId="77777777" w:rsidR="00FD0A3F" w:rsidRPr="000C659B" w:rsidRDefault="00FD0A3F" w:rsidP="00FD0A3F">
      <w:pPr>
        <w:pStyle w:val="standard"/>
        <w:numPr>
          <w:ilvl w:val="0"/>
          <w:numId w:val="18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Na całym obszarze planu obowiązuje zakaz zabudowy </w:t>
      </w:r>
      <w:r>
        <w:rPr>
          <w:rFonts w:ascii="Calibri" w:hAnsi="Calibri" w:cs="Calibri"/>
          <w:color w:val="000000"/>
          <w:szCs w:val="22"/>
        </w:rPr>
        <w:t xml:space="preserve">wielorodzinnej i </w:t>
      </w:r>
      <w:r w:rsidRPr="000C659B">
        <w:rPr>
          <w:rFonts w:ascii="Calibri" w:hAnsi="Calibri" w:cs="Calibri"/>
          <w:color w:val="000000"/>
          <w:szCs w:val="22"/>
        </w:rPr>
        <w:t>szeregowej.</w:t>
      </w:r>
    </w:p>
    <w:p w14:paraId="0AE103FD" w14:textId="1C79EB4D" w:rsidR="002A0A00" w:rsidRPr="000A332B" w:rsidRDefault="002A0A00" w:rsidP="00326A00">
      <w:pPr>
        <w:pStyle w:val="standard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Cs w:val="22"/>
        </w:rPr>
      </w:pPr>
      <w:r w:rsidRPr="000C659B">
        <w:rPr>
          <w:rFonts w:ascii="Calibri" w:hAnsi="Calibri" w:cs="Calibri"/>
          <w:szCs w:val="22"/>
        </w:rPr>
        <w:t>Ustalenia planu w zakresie dopuszczalnej wysokości zabudowy są określone indywidualnie w</w:t>
      </w:r>
      <w:r w:rsidR="00D57D57">
        <w:rPr>
          <w:rFonts w:ascii="Calibri" w:hAnsi="Calibri" w:cs="Calibri"/>
          <w:szCs w:val="22"/>
        </w:rPr>
        <w:t> </w:t>
      </w:r>
      <w:r w:rsidRPr="000C659B">
        <w:rPr>
          <w:rFonts w:ascii="Calibri" w:hAnsi="Calibri" w:cs="Calibri"/>
          <w:szCs w:val="22"/>
        </w:rPr>
        <w:t>przepisach o przeznaczeniu terenów, w Rozdzial</w:t>
      </w:r>
      <w:r w:rsidR="00C0684C" w:rsidRPr="000C659B">
        <w:rPr>
          <w:rFonts w:ascii="Calibri" w:hAnsi="Calibri" w:cs="Calibri"/>
          <w:szCs w:val="22"/>
        </w:rPr>
        <w:t xml:space="preserve">e </w:t>
      </w:r>
      <w:r w:rsidR="00B9216F">
        <w:rPr>
          <w:rFonts w:ascii="Calibri" w:hAnsi="Calibri" w:cs="Calibri"/>
          <w:szCs w:val="22"/>
        </w:rPr>
        <w:t>I</w:t>
      </w:r>
      <w:r w:rsidR="00C0684C" w:rsidRPr="000C659B">
        <w:rPr>
          <w:rFonts w:ascii="Calibri" w:hAnsi="Calibri" w:cs="Calibri"/>
          <w:szCs w:val="22"/>
        </w:rPr>
        <w:t>V. Dla obiektów i </w:t>
      </w:r>
      <w:r w:rsidRPr="000C659B">
        <w:rPr>
          <w:rFonts w:ascii="Calibri" w:hAnsi="Calibri" w:cs="Calibri"/>
          <w:szCs w:val="22"/>
        </w:rPr>
        <w:t xml:space="preserve">urządzeń infrastruktury </w:t>
      </w:r>
      <w:r w:rsidRPr="000A332B">
        <w:rPr>
          <w:rFonts w:asciiTheme="minorHAnsi" w:hAnsiTheme="minorHAnsi" w:cstheme="minorHAnsi"/>
          <w:szCs w:val="22"/>
        </w:rPr>
        <w:t>technicznej, w tym telekomunikacyjnej typu maszty, wieże, słupy, kominy itp., plan nie określa dopuszczalnych wysokości.</w:t>
      </w:r>
    </w:p>
    <w:p w14:paraId="7562BB34" w14:textId="3FDF48B1" w:rsidR="00184863" w:rsidRPr="000A332B" w:rsidRDefault="00CC68A5" w:rsidP="00184863">
      <w:pPr>
        <w:pStyle w:val="standard"/>
        <w:numPr>
          <w:ilvl w:val="0"/>
          <w:numId w:val="18"/>
        </w:numPr>
        <w:tabs>
          <w:tab w:val="clear" w:pos="360"/>
          <w:tab w:val="left" w:pos="357"/>
        </w:tabs>
        <w:spacing w:line="276" w:lineRule="auto"/>
        <w:rPr>
          <w:rFonts w:asciiTheme="minorHAnsi" w:hAnsiTheme="minorHAnsi" w:cstheme="minorHAnsi"/>
          <w:szCs w:val="22"/>
        </w:rPr>
      </w:pPr>
      <w:r w:rsidRPr="000A332B">
        <w:rPr>
          <w:rFonts w:asciiTheme="minorHAnsi" w:hAnsiTheme="minorHAnsi" w:cstheme="minorHAnsi"/>
          <w:color w:val="000000"/>
          <w:szCs w:val="22"/>
        </w:rPr>
        <w:t>W granicach terenu objętego planem dopuszcza się lokalizowanie nie wyznaczonych na rysunku planu urządzeń i sieci infrastruktury technicznej, pod warunkiem, że ich lokalizacja nie pozostaje w</w:t>
      </w:r>
      <w:r w:rsidR="00D57D57" w:rsidRPr="000A332B">
        <w:rPr>
          <w:rFonts w:asciiTheme="minorHAnsi" w:hAnsiTheme="minorHAnsi" w:cstheme="minorHAnsi"/>
          <w:color w:val="000000"/>
          <w:szCs w:val="22"/>
        </w:rPr>
        <w:t> </w:t>
      </w:r>
      <w:r w:rsidRPr="000A332B">
        <w:rPr>
          <w:rFonts w:asciiTheme="minorHAnsi" w:hAnsiTheme="minorHAnsi" w:cstheme="minorHAnsi"/>
          <w:color w:val="000000"/>
          <w:szCs w:val="22"/>
        </w:rPr>
        <w:t>sprzeczności z pozostałymi ustaleniami planu, zgo</w:t>
      </w:r>
      <w:r w:rsidR="00F21B06" w:rsidRPr="000A332B">
        <w:rPr>
          <w:rFonts w:asciiTheme="minorHAnsi" w:hAnsiTheme="minorHAnsi" w:cstheme="minorHAnsi"/>
          <w:color w:val="000000"/>
          <w:szCs w:val="22"/>
        </w:rPr>
        <w:t>dnie z </w:t>
      </w:r>
      <w:r w:rsidRPr="000A332B">
        <w:rPr>
          <w:rFonts w:asciiTheme="minorHAnsi" w:hAnsiTheme="minorHAnsi" w:cstheme="minorHAnsi"/>
          <w:color w:val="000000"/>
          <w:szCs w:val="22"/>
        </w:rPr>
        <w:t>przepisami odrębnymi, w zakresie</w:t>
      </w:r>
      <w:r w:rsidR="00184863" w:rsidRPr="000A332B">
        <w:rPr>
          <w:rFonts w:asciiTheme="minorHAnsi" w:hAnsiTheme="minorHAnsi" w:cstheme="minorHAnsi"/>
          <w:color w:val="000000"/>
          <w:szCs w:val="22"/>
        </w:rPr>
        <w:t>:</w:t>
      </w:r>
    </w:p>
    <w:p w14:paraId="67B49FDE" w14:textId="77777777" w:rsidR="00184863" w:rsidRPr="000A332B" w:rsidRDefault="00184863" w:rsidP="00184863">
      <w:pPr>
        <w:pStyle w:val="standard"/>
        <w:numPr>
          <w:ilvl w:val="1"/>
          <w:numId w:val="18"/>
        </w:numPr>
        <w:tabs>
          <w:tab w:val="left" w:pos="357"/>
        </w:tabs>
        <w:spacing w:line="276" w:lineRule="auto"/>
        <w:rPr>
          <w:rFonts w:asciiTheme="minorHAnsi" w:hAnsiTheme="minorHAnsi" w:cstheme="minorHAnsi"/>
          <w:szCs w:val="22"/>
        </w:rPr>
      </w:pPr>
      <w:r w:rsidRPr="000A332B">
        <w:rPr>
          <w:rFonts w:asciiTheme="minorHAnsi" w:hAnsiTheme="minorHAnsi" w:cstheme="minorHAnsi"/>
          <w:szCs w:val="22"/>
        </w:rPr>
        <w:t xml:space="preserve">   infrastruktury komunikacyjnej należy przestrzegać szczegółowych przepisów dotyczących przeciwdziałania i zwalczania zdarzeń awaryjnych, ze szczególnym uwzględnieniem minimalizacji ich szkodliwego oddziaływania na wody podziemne,</w:t>
      </w:r>
    </w:p>
    <w:p w14:paraId="1765E9BB" w14:textId="77777777" w:rsidR="00184863" w:rsidRPr="000A332B" w:rsidRDefault="00184863" w:rsidP="00184863">
      <w:pPr>
        <w:pStyle w:val="standard"/>
        <w:numPr>
          <w:ilvl w:val="1"/>
          <w:numId w:val="18"/>
        </w:numPr>
        <w:tabs>
          <w:tab w:val="left" w:pos="357"/>
        </w:tabs>
        <w:spacing w:line="276" w:lineRule="auto"/>
        <w:rPr>
          <w:rFonts w:asciiTheme="minorHAnsi" w:hAnsiTheme="minorHAnsi" w:cstheme="minorHAnsi"/>
          <w:szCs w:val="22"/>
        </w:rPr>
      </w:pPr>
      <w:r w:rsidRPr="000A332B">
        <w:rPr>
          <w:rFonts w:asciiTheme="minorHAnsi" w:hAnsiTheme="minorHAnsi" w:cstheme="minorHAnsi"/>
          <w:szCs w:val="22"/>
        </w:rPr>
        <w:t xml:space="preserve"> racjonalnie stosować właściwe środki przy zimowym utrzymaniu dróg. </w:t>
      </w:r>
    </w:p>
    <w:p w14:paraId="3BC47BDB" w14:textId="285B87B1" w:rsidR="00CC68A5" w:rsidRDefault="000B4E77" w:rsidP="00184863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Theme="minorHAnsi" w:hAnsiTheme="minorHAnsi" w:cstheme="minorHAnsi"/>
          <w:szCs w:val="22"/>
        </w:rPr>
        <w:t>R</w:t>
      </w:r>
      <w:r w:rsidR="00184863" w:rsidRPr="000A332B">
        <w:rPr>
          <w:rFonts w:asciiTheme="minorHAnsi" w:hAnsiTheme="minorHAnsi" w:cstheme="minorHAnsi"/>
          <w:szCs w:val="22"/>
        </w:rPr>
        <w:t>acjonalnie stosować właściwe środki przy zimowym utrzymaniu dróg.</w:t>
      </w:r>
      <w:r w:rsidR="005A5E64" w:rsidRPr="000A332B">
        <w:rPr>
          <w:rFonts w:asciiTheme="minorHAnsi" w:hAnsiTheme="minorHAnsi" w:cstheme="minorHAnsi"/>
          <w:color w:val="000000"/>
          <w:szCs w:val="22"/>
        </w:rPr>
        <w:t>Za zgodne z planem uznaje się wyznaczenie</w:t>
      </w:r>
      <w:r w:rsidR="005A5E64" w:rsidRPr="000C659B">
        <w:rPr>
          <w:rFonts w:ascii="Calibri" w:hAnsi="Calibri" w:cs="Calibri"/>
          <w:color w:val="000000"/>
          <w:szCs w:val="22"/>
        </w:rPr>
        <w:t xml:space="preserve"> </w:t>
      </w:r>
      <w:r w:rsidR="007F0C7B" w:rsidRPr="000C659B">
        <w:rPr>
          <w:rFonts w:ascii="Calibri" w:hAnsi="Calibri" w:cs="Calibri"/>
          <w:color w:val="000000"/>
          <w:szCs w:val="22"/>
        </w:rPr>
        <w:t xml:space="preserve">dróg wewnętrznych, </w:t>
      </w:r>
      <w:r w:rsidR="005A5E64" w:rsidRPr="000C659B">
        <w:rPr>
          <w:rFonts w:ascii="Calibri" w:hAnsi="Calibri" w:cs="Calibri"/>
          <w:color w:val="000000"/>
          <w:szCs w:val="22"/>
        </w:rPr>
        <w:t>dojazdów, ciągów pieszo-jezdnych oraz tras pieszych i</w:t>
      </w:r>
      <w:r w:rsidR="00D57D57">
        <w:rPr>
          <w:rFonts w:ascii="Calibri" w:hAnsi="Calibri" w:cs="Calibri"/>
          <w:color w:val="000000"/>
          <w:szCs w:val="22"/>
        </w:rPr>
        <w:t> </w:t>
      </w:r>
      <w:r w:rsidR="005A5E64" w:rsidRPr="000C659B">
        <w:rPr>
          <w:rFonts w:ascii="Calibri" w:hAnsi="Calibri" w:cs="Calibri"/>
          <w:color w:val="000000"/>
          <w:szCs w:val="22"/>
        </w:rPr>
        <w:t xml:space="preserve">rowerowych – nie oznaczonych na rysunku planu, przy zachowaniu wymogów przepisów odrębnych </w:t>
      </w:r>
      <w:r w:rsidR="008F0A14" w:rsidRPr="000C659B">
        <w:rPr>
          <w:rFonts w:ascii="Calibri" w:hAnsi="Calibri" w:cs="Calibri"/>
          <w:color w:val="000000"/>
          <w:szCs w:val="22"/>
        </w:rPr>
        <w:t>w zakresie</w:t>
      </w:r>
      <w:r w:rsidR="002C72B8" w:rsidRPr="000C659B">
        <w:rPr>
          <w:rFonts w:ascii="Calibri" w:hAnsi="Calibri" w:cs="Calibri"/>
          <w:color w:val="000000"/>
          <w:szCs w:val="22"/>
        </w:rPr>
        <w:t xml:space="preserve"> ochrony gruntów rolnych i </w:t>
      </w:r>
      <w:r w:rsidR="005A5E64" w:rsidRPr="000C659B">
        <w:rPr>
          <w:rFonts w:ascii="Calibri" w:hAnsi="Calibri" w:cs="Calibri"/>
          <w:color w:val="000000"/>
          <w:szCs w:val="22"/>
        </w:rPr>
        <w:t>leśnych.</w:t>
      </w:r>
    </w:p>
    <w:p w14:paraId="7BD060FD" w14:textId="0FCC1403" w:rsidR="00761BA3" w:rsidRPr="000C659B" w:rsidRDefault="00761BA3" w:rsidP="00184863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>W zabudowie jednorodzinnej i zagrodowej dopuszcza się  budowę budynku ścianą bez okien i</w:t>
      </w:r>
      <w:r w:rsidR="00D57D57">
        <w:rPr>
          <w:rFonts w:ascii="Calibri" w:hAnsi="Calibri" w:cs="Calibri"/>
          <w:color w:val="222222"/>
          <w:szCs w:val="22"/>
          <w:shd w:val="clear" w:color="auto" w:fill="FFFFFF"/>
        </w:rPr>
        <w:t> 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drzwi bezpośrednio przy granicy działki budowlanej lub w odległości </w:t>
      </w:r>
      <w:r>
        <w:rPr>
          <w:rFonts w:ascii="Calibri" w:hAnsi="Calibri" w:cs="Calibri"/>
          <w:color w:val="222222"/>
          <w:szCs w:val="22"/>
          <w:shd w:val="clear" w:color="auto" w:fill="FFFFFF"/>
        </w:rPr>
        <w:t xml:space="preserve"> do 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1,5 m, </w:t>
      </w:r>
      <w:r>
        <w:rPr>
          <w:rFonts w:ascii="Calibri" w:hAnsi="Calibri" w:cs="Calibri"/>
          <w:color w:val="222222"/>
          <w:szCs w:val="22"/>
          <w:shd w:val="clear" w:color="auto" w:fill="FFFFFF"/>
        </w:rPr>
        <w:t>od granicy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222222"/>
          <w:szCs w:val="22"/>
          <w:shd w:val="clear" w:color="auto" w:fill="FFFFFF"/>
        </w:rPr>
        <w:t>działki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 budowlanej o szerokości 16 m lub mniejszej - zgodnie z przepisami odrębnymi</w:t>
      </w:r>
      <w:r w:rsidRPr="00DB2E50">
        <w:rPr>
          <w:rFonts w:ascii="Calibri" w:hAnsi="Calibri" w:cs="Calibri"/>
          <w:color w:val="222222"/>
          <w:szCs w:val="22"/>
          <w:shd w:val="clear" w:color="auto" w:fill="FFFFFF"/>
        </w:rPr>
        <w:t>.</w:t>
      </w:r>
    </w:p>
    <w:p w14:paraId="0425C15A" w14:textId="6133C6D8" w:rsidR="0057492F" w:rsidRDefault="0057492F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0C659B">
        <w:rPr>
          <w:rFonts w:ascii="Calibri" w:hAnsi="Calibri" w:cs="Calibri"/>
          <w:szCs w:val="22"/>
        </w:rPr>
        <w:t>Ustalone planem wskaźniki intensywności zabudowy stosuje się przy realizacji inwestycji w</w:t>
      </w:r>
      <w:r w:rsidR="00D57D57">
        <w:rPr>
          <w:rFonts w:ascii="Calibri" w:hAnsi="Calibri" w:cs="Calibri"/>
          <w:szCs w:val="22"/>
        </w:rPr>
        <w:t> </w:t>
      </w:r>
      <w:r w:rsidRPr="000C659B">
        <w:rPr>
          <w:rFonts w:ascii="Calibri" w:hAnsi="Calibri" w:cs="Calibri"/>
          <w:szCs w:val="22"/>
        </w:rPr>
        <w:t>terenach przeznaczonych w planie pod zabudowę; wskaź</w:t>
      </w:r>
      <w:r w:rsidR="005219E0" w:rsidRPr="000C659B">
        <w:rPr>
          <w:rFonts w:ascii="Calibri" w:hAnsi="Calibri" w:cs="Calibri"/>
          <w:szCs w:val="22"/>
        </w:rPr>
        <w:t>niki te nie mają zastosowania i </w:t>
      </w:r>
      <w:r w:rsidRPr="000C659B">
        <w:rPr>
          <w:rFonts w:ascii="Calibri" w:hAnsi="Calibri" w:cs="Calibri"/>
          <w:szCs w:val="22"/>
        </w:rPr>
        <w:t xml:space="preserve">nie zostały ustalone dla terenów komunikacji i infrastruktury technicznej oraz </w:t>
      </w:r>
      <w:r w:rsidR="00FC23AB" w:rsidRPr="000C659B">
        <w:rPr>
          <w:rFonts w:ascii="Calibri" w:hAnsi="Calibri" w:cs="Calibri"/>
          <w:szCs w:val="22"/>
        </w:rPr>
        <w:t>terenów niebudowlanych, czyli terenów rolnych,</w:t>
      </w:r>
      <w:r w:rsidRPr="000C659B">
        <w:rPr>
          <w:rFonts w:ascii="Calibri" w:hAnsi="Calibri" w:cs="Calibri"/>
          <w:szCs w:val="22"/>
        </w:rPr>
        <w:t xml:space="preserve"> w których plan dopuszcza lokalizację obiektów związanych z produkcją rolną</w:t>
      </w:r>
      <w:r w:rsidR="00FC23AB" w:rsidRPr="000C659B">
        <w:rPr>
          <w:rFonts w:ascii="Calibri" w:hAnsi="Calibri" w:cs="Calibri"/>
          <w:szCs w:val="22"/>
        </w:rPr>
        <w:t xml:space="preserve"> </w:t>
      </w:r>
      <w:r w:rsidRPr="000C659B">
        <w:rPr>
          <w:rFonts w:ascii="Calibri" w:hAnsi="Calibri" w:cs="Calibri"/>
          <w:szCs w:val="22"/>
        </w:rPr>
        <w:t>z dopuszczeniem zabudowy zagrodowej, bądź z dopuszczeniem na określonych warunkach rozbudowy istniejącej zabudowy zagrodowej.</w:t>
      </w:r>
    </w:p>
    <w:p w14:paraId="37773B7D" w14:textId="267741BC" w:rsidR="006004AE" w:rsidRPr="00F37394" w:rsidRDefault="006004AE" w:rsidP="00D57D57">
      <w:pPr>
        <w:pStyle w:val="Akapitzlist"/>
        <w:numPr>
          <w:ilvl w:val="0"/>
          <w:numId w:val="18"/>
        </w:numPr>
        <w:spacing w:after="0"/>
        <w:ind w:left="357" w:hanging="357"/>
        <w:jc w:val="both"/>
        <w:rPr>
          <w:rFonts w:eastAsia="Times New Roman" w:cs="Calibri"/>
          <w:color w:val="000000" w:themeColor="text1"/>
          <w:lang w:eastAsia="pl-PL"/>
        </w:rPr>
      </w:pPr>
      <w:r w:rsidRPr="00F37394">
        <w:rPr>
          <w:rFonts w:eastAsia="Times New Roman" w:cs="Calibri"/>
          <w:color w:val="000000" w:themeColor="text1"/>
          <w:lang w:eastAsia="pl-PL"/>
        </w:rPr>
        <w:t>W zabudowie jednorodzinnej i zagrodowej dopuszcza się  budowę budynku ścianą bez okien i</w:t>
      </w:r>
      <w:r w:rsidR="00D57D57">
        <w:rPr>
          <w:rFonts w:eastAsia="Times New Roman" w:cs="Calibri"/>
          <w:color w:val="000000" w:themeColor="text1"/>
          <w:lang w:eastAsia="pl-PL"/>
        </w:rPr>
        <w:t> </w:t>
      </w:r>
      <w:r w:rsidRPr="00F37394">
        <w:rPr>
          <w:rFonts w:eastAsia="Times New Roman" w:cs="Calibri"/>
          <w:color w:val="000000" w:themeColor="text1"/>
          <w:lang w:eastAsia="pl-PL"/>
        </w:rPr>
        <w:t>drzwi bezpośrednio przy granicy działki budowlanej lub w odległości mniejszej niż 4 m – w</w:t>
      </w:r>
      <w:r w:rsidR="00D57D57">
        <w:rPr>
          <w:rFonts w:eastAsia="Times New Roman" w:cs="Calibri"/>
          <w:color w:val="000000" w:themeColor="text1"/>
          <w:lang w:eastAsia="pl-PL"/>
        </w:rPr>
        <w:t> </w:t>
      </w:r>
      <w:r w:rsidRPr="00F37394">
        <w:rPr>
          <w:rFonts w:eastAsia="Times New Roman" w:cs="Calibri"/>
          <w:color w:val="000000" w:themeColor="text1"/>
          <w:lang w:eastAsia="pl-PL"/>
        </w:rPr>
        <w:t>przypadku budynku zwróconego ścianą z oknami lub drzwiami w stronę tej granicy lub 3 m – w</w:t>
      </w:r>
      <w:r w:rsidR="00D57D57">
        <w:rPr>
          <w:rFonts w:eastAsia="Times New Roman" w:cs="Calibri"/>
          <w:color w:val="000000" w:themeColor="text1"/>
          <w:lang w:eastAsia="pl-PL"/>
        </w:rPr>
        <w:t> </w:t>
      </w:r>
      <w:r w:rsidRPr="00F37394">
        <w:rPr>
          <w:rFonts w:eastAsia="Times New Roman" w:cs="Calibri"/>
          <w:color w:val="000000" w:themeColor="text1"/>
          <w:lang w:eastAsia="pl-PL"/>
        </w:rPr>
        <w:t>przypadku budynku zwróconego ścianą bez okien i drzwi w stronę tej granicy, lecz nie mniejszej niż 1,5 m, na działce budowlanej o szerokości 16 m lub mniejszej - zgodnie z przepisami odrębnymi.</w:t>
      </w:r>
    </w:p>
    <w:p w14:paraId="7432012D" w14:textId="201DAB50" w:rsidR="006E369A" w:rsidRDefault="006E369A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Nie dopuszcza się lokalizowania obiektów o powierzchni sprzedaży przekraczającej 2 000 m</w:t>
      </w:r>
      <w:r w:rsidRPr="006E369A">
        <w:rPr>
          <w:rFonts w:ascii="Calibri" w:hAnsi="Calibri" w:cs="Calibri"/>
          <w:szCs w:val="22"/>
          <w:vertAlign w:val="superscript"/>
        </w:rPr>
        <w:t>2</w:t>
      </w:r>
      <w:r w:rsidR="000B4E77">
        <w:rPr>
          <w:rFonts w:ascii="Calibri" w:hAnsi="Calibri" w:cs="Calibri"/>
          <w:szCs w:val="22"/>
        </w:rPr>
        <w:t>.</w:t>
      </w:r>
    </w:p>
    <w:p w14:paraId="3D64023A" w14:textId="77777777" w:rsidR="00761BA3" w:rsidRDefault="00761BA3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687B98">
        <w:rPr>
          <w:rFonts w:ascii="Calibri" w:hAnsi="Calibri" w:cs="Calibri"/>
          <w:color w:val="000000" w:themeColor="text1"/>
        </w:rPr>
        <w:lastRenderedPageBreak/>
        <w:t>Linie zabudowy dla kondygnacji nadziemnych są tożsame z liniami zabudowy dla kondygnacji podziemnych; linie zabudowy zostały wskazane na rysunku planu.</w:t>
      </w:r>
    </w:p>
    <w:p w14:paraId="40B62DAF" w14:textId="77777777" w:rsidR="00FD0A3F" w:rsidRDefault="00FD0A3F" w:rsidP="00FD0A3F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687B98">
        <w:rPr>
          <w:rFonts w:ascii="Calibri" w:hAnsi="Calibri" w:cs="Calibri"/>
          <w:color w:val="000000" w:themeColor="text1"/>
        </w:rPr>
        <w:t>Linie zabudowy dla kondygnacji nadziemnych są tożsame z liniami zabudowy dla kondygnacji podziemnych; linie zabudowy zostały wskazane na rysunku planu.</w:t>
      </w:r>
    </w:p>
    <w:p w14:paraId="28035869" w14:textId="77777777" w:rsidR="0057492F" w:rsidRPr="000C659B" w:rsidRDefault="0057492F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Style w:val="Styl11pt"/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pacing w:val="-4"/>
          <w:szCs w:val="22"/>
        </w:rPr>
        <w:t xml:space="preserve">Obowiązuje zachowanie </w:t>
      </w:r>
      <w:r w:rsidRPr="000C659B">
        <w:rPr>
          <w:rFonts w:ascii="Calibri" w:hAnsi="Calibri" w:cs="Calibri"/>
          <w:color w:val="000000"/>
          <w:szCs w:val="22"/>
        </w:rPr>
        <w:t>ustalonej</w:t>
      </w:r>
      <w:r w:rsidRPr="000C659B">
        <w:rPr>
          <w:rFonts w:ascii="Calibri" w:hAnsi="Calibri" w:cs="Calibri"/>
          <w:color w:val="000000"/>
          <w:spacing w:val="-4"/>
          <w:szCs w:val="22"/>
        </w:rPr>
        <w:t xml:space="preserve"> planem kompozycji przestrzennej i wyznaczonych nieprzekraczalnych linii zabudowy; </w:t>
      </w:r>
      <w:r w:rsidRPr="000C659B">
        <w:rPr>
          <w:rFonts w:ascii="Calibri" w:eastAsia="TimesNewRoman" w:hAnsi="Calibri" w:cs="Calibri"/>
          <w:color w:val="000000"/>
          <w:szCs w:val="22"/>
        </w:rPr>
        <w:t>w przypadku braku wyznaczenia nieprzekraczalnych linii zabudowy na rysunku planu, sytuowanie budynków powinno się odbywać zgodnie z przepisami odrębnymi.</w:t>
      </w:r>
    </w:p>
    <w:p w14:paraId="236372B6" w14:textId="77777777" w:rsidR="00993114" w:rsidRPr="000C659B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</w:p>
    <w:p w14:paraId="39347D4B" w14:textId="77777777" w:rsidR="00993114" w:rsidRPr="00F90876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§8.</w:t>
      </w:r>
    </w:p>
    <w:p w14:paraId="2DB78389" w14:textId="77777777" w:rsidR="00993114" w:rsidRPr="00F90876" w:rsidRDefault="00993114" w:rsidP="00993114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Zasady ochrony środowiska i przyrody wynikające z przepisów odrębnych,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br/>
        <w:t xml:space="preserve">prawomocnych rozporządzeń i decyzji </w:t>
      </w:r>
    </w:p>
    <w:p w14:paraId="743DD7B6" w14:textId="77777777" w:rsidR="00993114" w:rsidRPr="00F90876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</w:p>
    <w:p w14:paraId="0389631F" w14:textId="77777777" w:rsidR="00993114" w:rsidRPr="00F90876" w:rsidRDefault="00993114" w:rsidP="00B26227">
      <w:pPr>
        <w:pStyle w:val="standard"/>
        <w:numPr>
          <w:ilvl w:val="0"/>
          <w:numId w:val="2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Zgodnie z </w:t>
      </w:r>
      <w:r w:rsidRPr="00F90876">
        <w:rPr>
          <w:rFonts w:ascii="Calibri" w:hAnsi="Calibri" w:cs="Calibri"/>
          <w:szCs w:val="22"/>
        </w:rPr>
        <w:t>przepisami</w:t>
      </w:r>
      <w:r w:rsidRPr="00F90876">
        <w:rPr>
          <w:rFonts w:ascii="Calibri" w:hAnsi="Calibri" w:cs="Calibri"/>
          <w:color w:val="000000"/>
          <w:szCs w:val="22"/>
        </w:rPr>
        <w:t xml:space="preserve"> odrębnymi wskazuje się na rysunku planu obszary i obiekty podlegające ochronie przyrody na podstawie przepisów odrębnych:</w:t>
      </w:r>
    </w:p>
    <w:p w14:paraId="48AC556F" w14:textId="66B4321F" w:rsidR="00993114" w:rsidRPr="00F90876" w:rsidRDefault="005C3F0E" w:rsidP="00B26227">
      <w:pPr>
        <w:numPr>
          <w:ilvl w:val="0"/>
          <w:numId w:val="28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proofErr w:type="spellStart"/>
      <w:r w:rsidRPr="00F90876">
        <w:rPr>
          <w:rFonts w:ascii="Calibri" w:hAnsi="Calibri" w:cs="Calibri"/>
          <w:color w:val="000000"/>
          <w:sz w:val="22"/>
          <w:szCs w:val="22"/>
        </w:rPr>
        <w:t>Południowomałopolski</w:t>
      </w:r>
      <w:proofErr w:type="spellEnd"/>
      <w:r w:rsidRPr="00F90876">
        <w:rPr>
          <w:rFonts w:ascii="Calibri" w:hAnsi="Calibri" w:cs="Calibri"/>
          <w:color w:val="000000"/>
          <w:sz w:val="22"/>
          <w:szCs w:val="22"/>
        </w:rPr>
        <w:t xml:space="preserve"> Obszar Chronionego Krajobrazu, który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obejmuje cały obszar planu; w</w:t>
      </w:r>
      <w:r w:rsidR="00D57D57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obszarze planu obowiązują zakazy, nakazy i przyjęte 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zwolnienia od zakazów ustalone w</w:t>
      </w:r>
      <w:r w:rsidR="00D57D57">
        <w:rPr>
          <w:rFonts w:ascii="Calibri" w:eastAsia="TimesNewRoman" w:hAnsi="Calibri" w:cs="Calibri"/>
          <w:color w:val="000000" w:themeColor="text1"/>
          <w:sz w:val="22"/>
          <w:szCs w:val="22"/>
        </w:rPr>
        <w:t> 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Uchwale Sejmiku Województwa Małopolskiego Nr XX/274/20 z dnia 27 kwietnia 2020 roku w/s </w:t>
      </w:r>
      <w:proofErr w:type="spellStart"/>
      <w:r w:rsidRPr="00F90876">
        <w:rPr>
          <w:rFonts w:ascii="Calibri" w:hAnsi="Calibri" w:cs="Calibri"/>
          <w:color w:val="000000" w:themeColor="text1"/>
          <w:sz w:val="22"/>
          <w:szCs w:val="22"/>
        </w:rPr>
        <w:t>Południowomałopolskiego</w:t>
      </w:r>
      <w:proofErr w:type="spellEnd"/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Obszaru Chronionego Krajobrazu, w tym zakaz realizacji przedsięwzięć mogących znacząco oddziaływać na środowisko w rozumieniu przepisów ustawy z dnia 3 października 2008 r. o udostępnianiu informacji o środowisku i jego ochronie, udziale społeczeństwa w ochronie środowiska oraz o ocenach oddziaływania na środowisko</w:t>
      </w:r>
      <w:r w:rsidR="00993114" w:rsidRPr="00F90876">
        <w:rPr>
          <w:rFonts w:ascii="Calibri" w:eastAsia="ArialMT" w:hAnsi="Calibri" w:cs="Calibri"/>
          <w:color w:val="000000" w:themeColor="text1"/>
          <w:sz w:val="22"/>
          <w:szCs w:val="22"/>
        </w:rPr>
        <w:t>;</w:t>
      </w:r>
    </w:p>
    <w:p w14:paraId="16564D82" w14:textId="05490980" w:rsidR="007620A9" w:rsidRPr="00F90876" w:rsidRDefault="0084341B" w:rsidP="00B26227">
      <w:pPr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fragmenty </w:t>
      </w:r>
      <w:r w:rsidR="007620A9" w:rsidRPr="00F90876">
        <w:rPr>
          <w:rFonts w:ascii="Calibri" w:eastAsia="TimesNewRoman" w:hAnsi="Calibri" w:cs="Calibri"/>
          <w:color w:val="000000"/>
          <w:sz w:val="22"/>
          <w:szCs w:val="22"/>
        </w:rPr>
        <w:t>obszar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ów</w:t>
      </w:r>
      <w:r w:rsidR="007620A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Natura 2000 „Górny Dunajec” PLH120086 </w:t>
      </w:r>
      <w:r w:rsidR="00BD73C4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oraz </w:t>
      </w:r>
      <w:r w:rsidR="00BB4079" w:rsidRPr="00BB4079">
        <w:rPr>
          <w:rFonts w:ascii="Calibri" w:eastAsia="TimesNewRoman" w:hAnsi="Calibri" w:cs="Calibri"/>
          <w:color w:val="000000"/>
          <w:sz w:val="22"/>
          <w:szCs w:val="22"/>
        </w:rPr>
        <w:t>„Torfowisko Orawsko – Nowotarskie”</w:t>
      </w:r>
      <w:r w:rsidR="00BB4079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BB4079" w:rsidRPr="00BB4079">
        <w:rPr>
          <w:rFonts w:ascii="Calibri" w:eastAsia="TimesNewRoman" w:hAnsi="Calibri" w:cs="Calibri"/>
          <w:color w:val="000000"/>
          <w:sz w:val="22"/>
          <w:szCs w:val="22"/>
        </w:rPr>
        <w:t xml:space="preserve">PLC 1200003 </w:t>
      </w:r>
      <w:r w:rsidR="00BD73C4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7620A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- </w:t>
      </w:r>
      <w:r w:rsidR="007620A9" w:rsidRPr="00F90876">
        <w:rPr>
          <w:rFonts w:ascii="Calibri" w:hAnsi="Calibri" w:cs="Calibri"/>
          <w:sz w:val="22"/>
          <w:szCs w:val="22"/>
        </w:rPr>
        <w:t>w obszarach Natura 2000 zabrania się podejmowania działań mogących w istotny sposób pogorszyć stan siedlisk przyrodniczych oraz siedlisk gatunków roślin i zwierząt, a także w znaczący sposób wpływać negatywnie na gatunki, dla których ochrony został wyznaczony obszar Natura 2000 oraz pogorszyć integralność obszaru Natura 2000 lub jego powiązania z innymi obszarami; zasady ochrony terenów położonych w</w:t>
      </w:r>
      <w:r w:rsidR="00D57D57">
        <w:rPr>
          <w:rFonts w:ascii="Calibri" w:hAnsi="Calibri" w:cs="Calibri"/>
          <w:sz w:val="22"/>
          <w:szCs w:val="22"/>
        </w:rPr>
        <w:t> </w:t>
      </w:r>
      <w:r w:rsidR="007620A9" w:rsidRPr="00F90876">
        <w:rPr>
          <w:rFonts w:ascii="Calibri" w:hAnsi="Calibri" w:cs="Calibri"/>
          <w:sz w:val="22"/>
          <w:szCs w:val="22"/>
        </w:rPr>
        <w:t xml:space="preserve">granicach obszarów Natura 2000 określają </w:t>
      </w:r>
      <w:r w:rsidR="007620A9" w:rsidRPr="00F90876">
        <w:rPr>
          <w:rFonts w:ascii="Calibri" w:hAnsi="Calibri" w:cs="Calibri"/>
          <w:color w:val="000000"/>
          <w:sz w:val="22"/>
          <w:szCs w:val="22"/>
        </w:rPr>
        <w:t>przepisy aktów ustanawiających ich prawną ochronę</w:t>
      </w:r>
      <w:r w:rsidR="00CF7D93">
        <w:rPr>
          <w:rFonts w:ascii="Calibri" w:hAnsi="Calibri" w:cs="Calibri"/>
          <w:color w:val="000000"/>
          <w:sz w:val="22"/>
          <w:szCs w:val="22"/>
        </w:rPr>
        <w:t>.</w:t>
      </w:r>
    </w:p>
    <w:p w14:paraId="07E820F6" w14:textId="11963F5F" w:rsidR="00993114" w:rsidRPr="00F90876" w:rsidRDefault="00993114" w:rsidP="00B26227">
      <w:pPr>
        <w:pStyle w:val="standard"/>
        <w:numPr>
          <w:ilvl w:val="0"/>
          <w:numId w:val="27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Wskazuje się na rysunku planu strefę </w:t>
      </w:r>
      <w:r w:rsidR="00662AA4" w:rsidRPr="00F90876">
        <w:rPr>
          <w:rFonts w:ascii="Calibri" w:hAnsi="Calibri" w:cs="Calibri"/>
          <w:color w:val="000000"/>
          <w:szCs w:val="22"/>
        </w:rPr>
        <w:t xml:space="preserve">ochrony dolin rzecznych - </w:t>
      </w:r>
      <w:r w:rsidRPr="00F90876">
        <w:rPr>
          <w:rFonts w:ascii="Calibri" w:hAnsi="Calibri" w:cs="Calibri"/>
          <w:color w:val="000000"/>
          <w:szCs w:val="22"/>
        </w:rPr>
        <w:t xml:space="preserve">zakazu budowy nowych obiektów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budowlanych od linii brzegowej rzek </w:t>
      </w:r>
      <w:r w:rsidR="00BB4079" w:rsidRPr="00BB4079">
        <w:rPr>
          <w:rFonts w:ascii="Calibri" w:hAnsi="Calibri" w:cs="Calibri"/>
          <w:color w:val="000000" w:themeColor="text1"/>
          <w:szCs w:val="22"/>
        </w:rPr>
        <w:t xml:space="preserve">Dunajec, </w:t>
      </w:r>
      <w:proofErr w:type="spellStart"/>
      <w:r w:rsidR="00BB4079" w:rsidRPr="00BB4079">
        <w:rPr>
          <w:rFonts w:ascii="Calibri" w:hAnsi="Calibri" w:cs="Calibri"/>
          <w:color w:val="000000" w:themeColor="text1"/>
          <w:szCs w:val="22"/>
        </w:rPr>
        <w:t>Lepietnica</w:t>
      </w:r>
      <w:proofErr w:type="spellEnd"/>
      <w:r w:rsidR="00BB4079" w:rsidRPr="00BB4079">
        <w:rPr>
          <w:rFonts w:ascii="Calibri" w:hAnsi="Calibri" w:cs="Calibri"/>
          <w:color w:val="000000" w:themeColor="text1"/>
          <w:szCs w:val="22"/>
        </w:rPr>
        <w:t>, Wielki Rogoźnik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, zgodnie z Uchwałą Sejmiku Województwa Małopolskiego Nr XX/274/20 z dnia 27 kwietnia 2020 roku w/s </w:t>
      </w:r>
      <w:proofErr w:type="spellStart"/>
      <w:r w:rsidRPr="00F90876">
        <w:rPr>
          <w:rFonts w:ascii="Calibri" w:hAnsi="Calibri" w:cs="Calibri"/>
          <w:color w:val="000000" w:themeColor="text1"/>
          <w:szCs w:val="22"/>
        </w:rPr>
        <w:t>Południowomałopolskiego</w:t>
      </w:r>
      <w:proofErr w:type="spellEnd"/>
      <w:r w:rsidRPr="00F90876">
        <w:rPr>
          <w:rFonts w:ascii="Calibri" w:hAnsi="Calibri" w:cs="Calibri"/>
          <w:color w:val="000000" w:themeColor="text1"/>
          <w:szCs w:val="22"/>
        </w:rPr>
        <w:t xml:space="preserve"> Obszaru Chronionego Krajobrazu.</w:t>
      </w:r>
    </w:p>
    <w:p w14:paraId="6F4541B3" w14:textId="77777777" w:rsidR="00993114" w:rsidRPr="00F90876" w:rsidRDefault="00993114" w:rsidP="00B26227">
      <w:pPr>
        <w:pStyle w:val="standard"/>
        <w:numPr>
          <w:ilvl w:val="0"/>
          <w:numId w:val="27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eastAsia="ArialMT" w:hAnsi="Calibri" w:cs="Calibri"/>
          <w:color w:val="000000" w:themeColor="text1"/>
          <w:szCs w:val="22"/>
        </w:rPr>
        <w:t>Na rysunku planu została wskazana o</w:t>
      </w:r>
      <w:r w:rsidRPr="00F90876">
        <w:rPr>
          <w:rFonts w:ascii="Calibri" w:hAnsi="Calibri" w:cs="Calibri"/>
          <w:bCs/>
          <w:color w:val="000000" w:themeColor="text1"/>
          <w:szCs w:val="22"/>
        </w:rPr>
        <w:t>tulina Gorczańskiego Parku Narodowego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; </w:t>
      </w:r>
      <w:r w:rsidR="00ED37D5" w:rsidRPr="00F90876">
        <w:rPr>
          <w:rFonts w:ascii="Calibri" w:hAnsi="Calibri" w:cs="Calibri"/>
          <w:color w:val="000000" w:themeColor="text1"/>
          <w:szCs w:val="22"/>
        </w:rPr>
        <w:t xml:space="preserve">w granicach otuliny </w:t>
      </w:r>
      <w:r w:rsidRPr="00F90876">
        <w:rPr>
          <w:rFonts w:ascii="Calibri" w:hAnsi="Calibri" w:cs="Calibri"/>
          <w:color w:val="000000" w:themeColor="text1"/>
          <w:szCs w:val="22"/>
        </w:rPr>
        <w:t>obowiązują przepisy aktów ustanawiających ochronę prawną otuliny</w:t>
      </w:r>
      <w:r w:rsidR="00ED37D5" w:rsidRPr="00F90876">
        <w:rPr>
          <w:rFonts w:ascii="Calibri" w:hAnsi="Calibri" w:cs="Calibri"/>
          <w:color w:val="000000" w:themeColor="text1"/>
          <w:szCs w:val="22"/>
        </w:rPr>
        <w:t>.</w:t>
      </w:r>
    </w:p>
    <w:p w14:paraId="4EF6630B" w14:textId="32208C5D" w:rsidR="00993114" w:rsidRPr="00F24856" w:rsidRDefault="00BD73C4" w:rsidP="00B26227">
      <w:pPr>
        <w:pStyle w:val="standard"/>
        <w:numPr>
          <w:ilvl w:val="0"/>
          <w:numId w:val="2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eastAsia="ArialMT" w:hAnsi="Calibri" w:cs="Calibri"/>
          <w:color w:val="000000" w:themeColor="text1"/>
          <w:szCs w:val="22"/>
        </w:rPr>
      </w:pPr>
      <w:r w:rsidRPr="00F90876">
        <w:rPr>
          <w:rFonts w:ascii="Calibri" w:eastAsia="ArialMT" w:hAnsi="Calibri" w:cs="Calibri"/>
          <w:color w:val="000000" w:themeColor="text1"/>
          <w:szCs w:val="22"/>
        </w:rPr>
        <w:t>Ob</w:t>
      </w:r>
      <w:r w:rsidR="00993114" w:rsidRPr="00F90876">
        <w:rPr>
          <w:rFonts w:ascii="Calibri" w:eastAsia="ArialMT" w:hAnsi="Calibri" w:cs="Calibri"/>
          <w:color w:val="000000" w:themeColor="text1"/>
          <w:szCs w:val="22"/>
        </w:rPr>
        <w:t xml:space="preserve">szar planu </w:t>
      </w:r>
      <w:r w:rsidRPr="00F90876">
        <w:rPr>
          <w:rFonts w:ascii="Calibri" w:eastAsia="ArialMT" w:hAnsi="Calibri" w:cs="Calibri"/>
          <w:color w:val="000000" w:themeColor="text1"/>
          <w:szCs w:val="22"/>
        </w:rPr>
        <w:t>znajduje się</w:t>
      </w:r>
      <w:r w:rsidR="00993114" w:rsidRPr="00F90876">
        <w:rPr>
          <w:rFonts w:ascii="Calibri" w:eastAsia="ArialMT" w:hAnsi="Calibri" w:cs="Calibri"/>
          <w:color w:val="000000" w:themeColor="text1"/>
          <w:szCs w:val="22"/>
        </w:rPr>
        <w:t xml:space="preserve"> w granicach zbiornik</w:t>
      </w:r>
      <w:r w:rsidRPr="00F90876">
        <w:rPr>
          <w:rFonts w:ascii="Calibri" w:eastAsia="ArialMT" w:hAnsi="Calibri" w:cs="Calibri"/>
          <w:color w:val="000000" w:themeColor="text1"/>
          <w:szCs w:val="22"/>
        </w:rPr>
        <w:t>ów</w:t>
      </w:r>
      <w:r w:rsidR="00B93CCA">
        <w:rPr>
          <w:rFonts w:ascii="Calibri" w:eastAsia="ArialMT" w:hAnsi="Calibri" w:cs="Calibri"/>
          <w:color w:val="000000" w:themeColor="text1"/>
          <w:szCs w:val="22"/>
        </w:rPr>
        <w:t xml:space="preserve"> </w:t>
      </w:r>
      <w:r w:rsidR="00993114" w:rsidRPr="00F90876">
        <w:rPr>
          <w:rFonts w:ascii="Calibri" w:eastAsia="ArialMT" w:hAnsi="Calibri" w:cs="Calibri"/>
          <w:color w:val="000000" w:themeColor="text1"/>
          <w:szCs w:val="22"/>
        </w:rPr>
        <w:t xml:space="preserve">wód podziemnych </w:t>
      </w:r>
      <w:r w:rsidR="00D6390B" w:rsidRPr="00F90876">
        <w:rPr>
          <w:rFonts w:ascii="Calibri" w:hAnsi="Calibri" w:cs="Calibri"/>
          <w:color w:val="000000" w:themeColor="text1"/>
          <w:szCs w:val="22"/>
        </w:rPr>
        <w:t>GZWP Nr 440 „Dolina Kopalna Nowy Targ”</w:t>
      </w:r>
      <w:r w:rsidR="00993114" w:rsidRPr="00F24856">
        <w:rPr>
          <w:rFonts w:ascii="Calibri" w:eastAsia="ArialMT" w:hAnsi="Calibri" w:cs="Calibri"/>
          <w:color w:val="000000" w:themeColor="text1"/>
          <w:szCs w:val="22"/>
        </w:rPr>
        <w:t xml:space="preserve">; </w:t>
      </w:r>
      <w:r w:rsidRPr="00F24856">
        <w:rPr>
          <w:rFonts w:ascii="Calibri" w:eastAsia="ArialMT" w:hAnsi="Calibri" w:cs="Calibri"/>
          <w:color w:val="000000" w:themeColor="text1"/>
          <w:szCs w:val="22"/>
        </w:rPr>
        <w:t xml:space="preserve">w granicach zbiorników, wskazanych na rysunku planu, </w:t>
      </w:r>
      <w:bookmarkStart w:id="5" w:name="_Hlk136246802"/>
      <w:r w:rsidR="005C3F0E" w:rsidRPr="00F24856">
        <w:rPr>
          <w:rFonts w:ascii="Calibri" w:eastAsia="ArialMT" w:hAnsi="Calibri" w:cs="Calibri"/>
          <w:color w:val="000000" w:themeColor="text1"/>
          <w:szCs w:val="22"/>
        </w:rPr>
        <w:t>obowiązują przepisy odrębne.</w:t>
      </w:r>
      <w:bookmarkEnd w:id="5"/>
    </w:p>
    <w:p w14:paraId="6045EB20" w14:textId="77777777" w:rsidR="00662AA4" w:rsidRPr="00F90876" w:rsidRDefault="00662AA4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55A0775" w14:textId="77777777" w:rsidR="00417161" w:rsidRPr="00F90876" w:rsidRDefault="00417161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bCs/>
          <w:color w:val="000000"/>
          <w:sz w:val="22"/>
          <w:szCs w:val="22"/>
        </w:rPr>
        <w:t>§</w:t>
      </w:r>
      <w:r w:rsidR="00993114" w:rsidRPr="00F90876">
        <w:rPr>
          <w:rFonts w:ascii="Calibri" w:hAnsi="Calibri" w:cs="Calibri"/>
          <w:b/>
          <w:bCs/>
          <w:color w:val="000000"/>
          <w:sz w:val="22"/>
          <w:szCs w:val="22"/>
        </w:rPr>
        <w:t>9</w:t>
      </w:r>
      <w:r w:rsidRPr="00F90876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19DD15BB" w14:textId="77777777" w:rsidR="00A3248D" w:rsidRPr="00F90876" w:rsidRDefault="00A3248D" w:rsidP="00AB494B">
      <w:pPr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Zasady ochrony środowiska, przyrody i krajobrazu</w:t>
      </w:r>
    </w:p>
    <w:p w14:paraId="51977515" w14:textId="77777777" w:rsidR="00A3248D" w:rsidRPr="00F90876" w:rsidRDefault="00A3248D" w:rsidP="00AB494B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A7391C7" w14:textId="77777777" w:rsidR="00417161" w:rsidRPr="00F90876" w:rsidRDefault="00417161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 zakresie ochrony środowiska</w:t>
      </w:r>
      <w:r w:rsidR="00B9332C" w:rsidRPr="00F90876">
        <w:rPr>
          <w:rFonts w:ascii="Calibri" w:hAnsi="Calibri" w:cs="Calibri"/>
          <w:color w:val="000000"/>
          <w:szCs w:val="22"/>
        </w:rPr>
        <w:t>,</w:t>
      </w:r>
      <w:r w:rsidR="00925F50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 xml:space="preserve">przyrody </w:t>
      </w:r>
      <w:r w:rsidR="00B9332C" w:rsidRPr="00F90876">
        <w:rPr>
          <w:rFonts w:ascii="Calibri" w:hAnsi="Calibri" w:cs="Calibri"/>
          <w:color w:val="000000"/>
          <w:szCs w:val="22"/>
        </w:rPr>
        <w:t xml:space="preserve">i krajobrazu </w:t>
      </w:r>
      <w:r w:rsidRPr="00F90876">
        <w:rPr>
          <w:rFonts w:ascii="Calibri" w:hAnsi="Calibri" w:cs="Calibri"/>
          <w:color w:val="000000"/>
          <w:szCs w:val="22"/>
        </w:rPr>
        <w:t>ustala się:</w:t>
      </w:r>
    </w:p>
    <w:p w14:paraId="7EAC4F63" w14:textId="77777777" w:rsidR="00417161" w:rsidRPr="00F90876" w:rsidRDefault="00993114" w:rsidP="00B2622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>nakazy</w:t>
      </w:r>
      <w:r w:rsidR="00417161" w:rsidRPr="00F90876">
        <w:rPr>
          <w:rFonts w:ascii="Calibri" w:hAnsi="Calibri" w:cs="Calibri"/>
          <w:color w:val="000000"/>
          <w:sz w:val="22"/>
          <w:szCs w:val="22"/>
        </w:rPr>
        <w:t>:</w:t>
      </w:r>
    </w:p>
    <w:p w14:paraId="336E8FD6" w14:textId="12989975" w:rsidR="00B9332C" w:rsidRPr="00F90876" w:rsidRDefault="00B9332C" w:rsidP="00B9332C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ochrony walorów przyrodniczych poprzez zachowanie, pielęgnację, uzupełnienia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i cięcia sanitarne różnych form zieleni: nieurządzonej, urządzonej, użytków rolnych i zieleni nadrzecznej, ze szczególnym uwzględnieniem dolin rzek </w:t>
      </w:r>
      <w:r w:rsidR="00BB4079" w:rsidRPr="00BB4079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Dunajec, </w:t>
      </w:r>
      <w:proofErr w:type="spellStart"/>
      <w:r w:rsidR="00BB4079" w:rsidRPr="00BB4079">
        <w:rPr>
          <w:rFonts w:ascii="Calibri" w:eastAsia="TimesNewRoman" w:hAnsi="Calibri" w:cs="Calibri"/>
          <w:color w:val="000000" w:themeColor="text1"/>
          <w:sz w:val="22"/>
          <w:szCs w:val="22"/>
        </w:rPr>
        <w:t>Lepietnica</w:t>
      </w:r>
      <w:proofErr w:type="spellEnd"/>
      <w:r w:rsidR="00BB4079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i</w:t>
      </w:r>
      <w:r w:rsidR="00BB4079" w:rsidRPr="00BB4079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Wielki Rogoźnik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,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w celu zachowania ciągłości powiązań przyrodniczych wyznaczonych o zasięgu określonym na rysunku planu, </w:t>
      </w:r>
    </w:p>
    <w:p w14:paraId="3390DCC9" w14:textId="77777777" w:rsidR="00417161" w:rsidRPr="00F90876" w:rsidRDefault="00417161" w:rsidP="00B9332C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ochrony istniejących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zadrzewień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, pielęgnacji i uzupełnień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nasadzeń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w celu ochrony gleb przed erozją w terenach oznaczonych symbolem Z</w:t>
      </w:r>
      <w:r w:rsidR="004E5603" w:rsidRPr="00F90876">
        <w:rPr>
          <w:rFonts w:ascii="Calibri" w:eastAsia="TimesNewRoman" w:hAnsi="Calibri" w:cs="Calibri"/>
          <w:color w:val="000000"/>
          <w:sz w:val="22"/>
          <w:szCs w:val="22"/>
        </w:rPr>
        <w:t>N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tereny zieleni nieurządzonej, lokalnej ochrony powiązań przyrodniczych</w:t>
      </w:r>
      <w:r w:rsidR="00F93098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5772CEE7" w14:textId="77777777" w:rsidR="00417161" w:rsidRPr="00F90876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ochrony przed osuszeniem małych i okresowych zbiorników wodnych,</w:t>
      </w:r>
    </w:p>
    <w:p w14:paraId="6A78637C" w14:textId="77777777" w:rsidR="00417161" w:rsidRPr="00F90876" w:rsidRDefault="00417161" w:rsidP="00AB494B">
      <w:pPr>
        <w:widowControl w:val="0"/>
        <w:numPr>
          <w:ilvl w:val="0"/>
          <w:numId w:val="5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ochrony obudowy biologicznej rzek i potoków,</w:t>
      </w:r>
      <w:r w:rsidR="00F21B06" w:rsidRPr="00F90876">
        <w:rPr>
          <w:rFonts w:ascii="Calibri" w:hAnsi="Calibri" w:cs="Calibri"/>
          <w:color w:val="000000"/>
          <w:sz w:val="22"/>
          <w:szCs w:val="22"/>
        </w:rPr>
        <w:t xml:space="preserve"> ujawnionych i nieujawnionych z </w:t>
      </w:r>
      <w:r w:rsidRPr="00F90876">
        <w:rPr>
          <w:rFonts w:ascii="Calibri" w:hAnsi="Calibri" w:cs="Calibri"/>
          <w:color w:val="000000"/>
          <w:sz w:val="22"/>
          <w:szCs w:val="22"/>
        </w:rPr>
        <w:t>nazwy na rysunku planu, przed zniszczeniem i przerwaniem ciągłości oraz zmianami stosunków wodnych,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278D77A5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ochrony rowów odwadniających zgodnie z przepisami odrębnymi,</w:t>
      </w:r>
    </w:p>
    <w:p w14:paraId="7933C87C" w14:textId="77777777" w:rsidR="00417161" w:rsidRPr="00F90876" w:rsidRDefault="00417161" w:rsidP="00AB494B">
      <w:pPr>
        <w:widowControl w:val="0"/>
        <w:numPr>
          <w:ilvl w:val="0"/>
          <w:numId w:val="5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dbałości o płynność przepływu wód w rzekach, potokach, rowach wodnych i przydrożnych oraz o drożność przepustów,</w:t>
      </w:r>
    </w:p>
    <w:p w14:paraId="529F2B31" w14:textId="77777777" w:rsidR="00417161" w:rsidRPr="00F90876" w:rsidRDefault="00417161" w:rsidP="00AB49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dopuszczenia w obrębie rzek i potoków </w:t>
      </w:r>
      <w:r w:rsidR="000C2187" w:rsidRPr="00F90876">
        <w:rPr>
          <w:rFonts w:ascii="Calibri" w:hAnsi="Calibri" w:cs="Calibri"/>
          <w:color w:val="000000"/>
          <w:sz w:val="22"/>
          <w:szCs w:val="22"/>
        </w:rPr>
        <w:t xml:space="preserve">wszelkich </w:t>
      </w:r>
      <w:r w:rsidR="00266F56" w:rsidRPr="00F90876">
        <w:rPr>
          <w:rFonts w:ascii="Calibri" w:hAnsi="Calibri" w:cs="Calibri"/>
          <w:color w:val="000000"/>
          <w:sz w:val="22"/>
          <w:szCs w:val="22"/>
        </w:rPr>
        <w:t>działań i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zabezpieczeń przeciwpowodziowych, </w:t>
      </w:r>
      <w:r w:rsidR="00266F56" w:rsidRPr="00F90876">
        <w:rPr>
          <w:rFonts w:ascii="Calibri" w:hAnsi="Calibri" w:cs="Calibri"/>
          <w:color w:val="000000"/>
          <w:sz w:val="22"/>
          <w:szCs w:val="22"/>
        </w:rPr>
        <w:t>zgodnie z przepisami odrębnymi,</w:t>
      </w:r>
    </w:p>
    <w:p w14:paraId="3F48D13D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eastAsiaTheme="minorHAnsi" w:cs="Calibri"/>
          <w:color w:val="000000" w:themeColor="text1"/>
        </w:rPr>
        <w:t>utrzymania</w:t>
      </w:r>
      <w:r w:rsidRPr="00F90876">
        <w:rPr>
          <w:rFonts w:cs="Calibri"/>
          <w:color w:val="000000" w:themeColor="text1"/>
        </w:rPr>
        <w:t xml:space="preserve"> i rozbudowy systemu odprowadzania ścieków sanitarnych oraz opadowych, zgodnie z przepisami odrębnymi,</w:t>
      </w:r>
    </w:p>
    <w:p w14:paraId="678FF437" w14:textId="77777777" w:rsidR="000C2187" w:rsidRPr="00F90876" w:rsidRDefault="000C2187" w:rsidP="00AB49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dopuszczenia odbudowy i remontów urządzeń m</w:t>
      </w:r>
      <w:r w:rsidR="00F21B06" w:rsidRPr="00F90876">
        <w:rPr>
          <w:rFonts w:ascii="Calibri" w:hAnsi="Calibri" w:cs="Calibri"/>
          <w:color w:val="000000"/>
          <w:sz w:val="22"/>
          <w:szCs w:val="22"/>
        </w:rPr>
        <w:t>elioracji wodnych, w zakresie i </w:t>
      </w:r>
      <w:r w:rsidRPr="00F90876">
        <w:rPr>
          <w:rFonts w:ascii="Calibri" w:hAnsi="Calibri" w:cs="Calibri"/>
          <w:color w:val="000000"/>
          <w:sz w:val="22"/>
          <w:szCs w:val="22"/>
        </w:rPr>
        <w:t>rozmiarze wynikającym z potrzeb zabezpieczenia przeciwpowodziowego,</w:t>
      </w:r>
    </w:p>
    <w:p w14:paraId="1898C0C4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eastAsiaTheme="minorHAnsi" w:cs="Calibri"/>
          <w:color w:val="000000" w:themeColor="text1"/>
        </w:rPr>
        <w:t>prowadzenia</w:t>
      </w:r>
      <w:r w:rsidRPr="00F90876">
        <w:rPr>
          <w:rFonts w:cs="Calibri"/>
          <w:color w:val="000000" w:themeColor="text1"/>
        </w:rPr>
        <w:t xml:space="preserve"> gospodarki odpadami zgodnie z obowiązującymi przepisami ponadlokalnymi oraz regulacjami obowiązującymi w gminie Nowy Targ, z uwzględnieniem segregacji odpadów u źródeł ich powstania, z jednoczesnym wyodrębnieniem odpadów niebezpiecznych,</w:t>
      </w:r>
    </w:p>
    <w:p w14:paraId="3727F06D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 xml:space="preserve"> </w:t>
      </w:r>
      <w:r w:rsidRPr="00F90876">
        <w:rPr>
          <w:rFonts w:eastAsiaTheme="minorHAnsi" w:cs="Calibri"/>
          <w:color w:val="000000" w:themeColor="text1"/>
        </w:rPr>
        <w:t>budowy</w:t>
      </w:r>
      <w:r w:rsidRPr="00F90876">
        <w:rPr>
          <w:rFonts w:cs="Calibri"/>
          <w:color w:val="000000" w:themeColor="text1"/>
        </w:rPr>
        <w:t xml:space="preserve"> i lokalizacji urządzeń i sieci infrastruktury elektroenergetyki i telekomunikacji zgodnie z wymogami określonymi w przepisach odrębnych, </w:t>
      </w:r>
    </w:p>
    <w:p w14:paraId="123F5B8B" w14:textId="77777777" w:rsidR="00B9332C" w:rsidRPr="00F90876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eastAsiaTheme="minorHAnsi" w:cs="Calibri"/>
          <w:color w:val="000000" w:themeColor="text1"/>
        </w:rPr>
        <w:t>zachowania</w:t>
      </w:r>
      <w:r w:rsidRPr="00F90876">
        <w:rPr>
          <w:rFonts w:cs="Calibri"/>
          <w:color w:val="000000" w:themeColor="text1"/>
        </w:rPr>
        <w:t xml:space="preserve"> zasady, aby prowadzona działalność nie powodowała przekroczenia obowiązujących standardów jakości środowiska,</w:t>
      </w:r>
    </w:p>
    <w:p w14:paraId="23A7A416" w14:textId="7766F64E" w:rsidR="00417161" w:rsidRPr="00F90876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pokrycia potrzeb cieplnych nowych budynków w oparciu o ekologiczne źródła ciepła (w</w:t>
      </w:r>
      <w:r w:rsidR="00D57D57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tym energię elektryczną, paliwa ekologiczne, alternatywne źródła energii) oraz dopuszczone prawem urządzenia grzewcze nowej generacji </w:t>
      </w:r>
      <w:r w:rsidR="00242A45" w:rsidRPr="00F90876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spełniające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032C5" w:rsidRPr="00F90876">
        <w:rPr>
          <w:rFonts w:ascii="Calibri" w:hAnsi="Calibri" w:cs="Calibri"/>
          <w:color w:val="000000"/>
          <w:sz w:val="22"/>
          <w:szCs w:val="22"/>
        </w:rPr>
        <w:t xml:space="preserve">odpowiednio </w:t>
      </w:r>
      <w:r w:rsidRPr="00F90876">
        <w:rPr>
          <w:rFonts w:ascii="Calibri" w:hAnsi="Calibri" w:cs="Calibri"/>
          <w:color w:val="000000"/>
          <w:sz w:val="22"/>
          <w:szCs w:val="22"/>
        </w:rPr>
        <w:t>wymagania emisyjne,</w:t>
      </w:r>
    </w:p>
    <w:p w14:paraId="714EA97F" w14:textId="77777777" w:rsidR="00417161" w:rsidRPr="00F90876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zachowania strefy wolnej od zabudowy od granicy lasów</w:t>
      </w:r>
      <w:r w:rsidR="005A5E64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850E8A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zgodnie z przepisami odrębnymi</w:t>
      </w:r>
      <w:r w:rsidR="00D032C5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71C94E3E" w14:textId="77777777" w:rsidR="00417161" w:rsidRPr="00F90876" w:rsidRDefault="0042143C" w:rsidP="00B2622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zakazuje się</w:t>
      </w:r>
      <w:r w:rsidR="00417161" w:rsidRPr="00F90876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52CB89F2" w14:textId="77777777" w:rsidR="0042143C" w:rsidRPr="00F90876" w:rsidRDefault="0042143C" w:rsidP="0042143C">
      <w:pPr>
        <w:pStyle w:val="standard"/>
        <w:numPr>
          <w:ilvl w:val="0"/>
          <w:numId w:val="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budowy ciągów infrastruktury technicznej i komunikacyjnej, które tworzą bariery ekologiczne dla przejść zwierząt i płazów</w:t>
      </w:r>
      <w:r w:rsidRPr="00F90876">
        <w:rPr>
          <w:rFonts w:ascii="Calibri" w:hAnsi="Calibri" w:cs="Calibri"/>
          <w:color w:val="000000"/>
          <w:szCs w:val="22"/>
        </w:rPr>
        <w:t>, bez rozwiązań umożliwiających ich przekraczanie (np. otworów, przepustów),</w:t>
      </w:r>
    </w:p>
    <w:p w14:paraId="6577F8A1" w14:textId="77777777" w:rsidR="00F71DA3" w:rsidRPr="00F90876" w:rsidRDefault="00417161" w:rsidP="00AB494B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odprowadzania nie oczyszczonych ścieków do gruntu, cieków powierzchniowych oraz powierzchniowych zbiorników wód</w:t>
      </w:r>
      <w:r w:rsidR="00F71DA3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468A3206" w14:textId="67503CAD" w:rsidR="0042143C" w:rsidRPr="00F90876" w:rsidRDefault="00F71DA3" w:rsidP="00F71DA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zgodnie z wymogami przepisów odrębnych - zakaz lokalizacji obiektów budowlanych w</w:t>
      </w:r>
      <w:r w:rsidR="00D57D57">
        <w:rPr>
          <w:rFonts w:cs="Calibri"/>
          <w:color w:val="000000" w:themeColor="text1"/>
        </w:rPr>
        <w:t> </w:t>
      </w:r>
      <w:r w:rsidRPr="00F90876">
        <w:rPr>
          <w:rFonts w:cs="Calibri"/>
          <w:color w:val="000000" w:themeColor="text1"/>
        </w:rPr>
        <w:t xml:space="preserve">terenach wód powierzchniowych śródlądowych, zakaz nie dotyczy mostów i połączeń komunikacyjnych zapewniających ciągłość w systemie komunikacyjnym obszaru oraz </w:t>
      </w:r>
      <w:r w:rsidRPr="00F90876">
        <w:rPr>
          <w:rFonts w:cs="Calibri"/>
          <w:color w:val="000000" w:themeColor="text1"/>
        </w:rPr>
        <w:lastRenderedPageBreak/>
        <w:t>budowli hydrotechnicznych niezbędnych dla realizacji zadań związanych z utrzymaniem wód oraz ochroną przeciwpowodziową oraz małych elektrowni wodnych</w:t>
      </w:r>
      <w:r w:rsidR="0042143C" w:rsidRPr="00F90876">
        <w:rPr>
          <w:rFonts w:cs="Calibri"/>
          <w:color w:val="000000" w:themeColor="text1"/>
        </w:rPr>
        <w:t>.</w:t>
      </w:r>
    </w:p>
    <w:p w14:paraId="3EADDB7C" w14:textId="77777777" w:rsidR="00F71DA3" w:rsidRPr="00F90876" w:rsidRDefault="00F71DA3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Oprócz nakazów i zakazów, o których mowa w ust. 1 ustala się następujące warunki zagospodarowania terenów:</w:t>
      </w:r>
    </w:p>
    <w:p w14:paraId="2EC9EC94" w14:textId="77777777" w:rsidR="00F71DA3" w:rsidRPr="00F90876" w:rsidRDefault="00F71DA3" w:rsidP="00B26227">
      <w:pPr>
        <w:pStyle w:val="Akapitzlist"/>
        <w:numPr>
          <w:ilvl w:val="0"/>
          <w:numId w:val="120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wokół cmentarza wyznacza się strefy pn. pasy izolujące tereny cmentarne od innych terenów w obrębie których występują szczególne ograniczenia obowiązujące na mocy przepisów odrębnych:</w:t>
      </w:r>
    </w:p>
    <w:p w14:paraId="1385BD04" w14:textId="77777777" w:rsidR="00F71DA3" w:rsidRPr="00F90876" w:rsidRDefault="00F71DA3" w:rsidP="00B26227">
      <w:pPr>
        <w:pStyle w:val="Akapitzlist"/>
        <w:numPr>
          <w:ilvl w:val="0"/>
          <w:numId w:val="121"/>
        </w:numPr>
        <w:spacing w:after="0" w:line="276" w:lineRule="auto"/>
        <w:ind w:left="1134" w:hanging="425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pas w odległości 50 m od granicy terenu cmentarza, w którym obowiązuje zakaz sytuowania budynków mieszkalnych, zakładów produkujących artykuły żywności, zakładów żywienia zbiorowego bądź zakładów przechowujących artykuły żywności oraz studni, źródeł i strumieni służących do czerpania wody do picia i potrzeb gospodarczych,</w:t>
      </w:r>
    </w:p>
    <w:p w14:paraId="0CB0EE5D" w14:textId="77777777" w:rsidR="00F71DA3" w:rsidRPr="00F90876" w:rsidRDefault="00F71DA3" w:rsidP="00B26227">
      <w:pPr>
        <w:pStyle w:val="Akapitzlist"/>
        <w:numPr>
          <w:ilvl w:val="0"/>
          <w:numId w:val="121"/>
        </w:numPr>
        <w:spacing w:after="0" w:line="276" w:lineRule="auto"/>
        <w:ind w:left="1134" w:hanging="425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pas w odległości od 50 m do 150 m od granicy terenu cmentarza, w którym wszystkie budynki korzystające z wody powinny być podłączone do sieci wodociągowej;</w:t>
      </w:r>
    </w:p>
    <w:p w14:paraId="7AB52A31" w14:textId="77777777" w:rsidR="0042143C" w:rsidRPr="00F90876" w:rsidRDefault="00F71DA3" w:rsidP="00B26227">
      <w:pPr>
        <w:pStyle w:val="Akapitzlist"/>
        <w:numPr>
          <w:ilvl w:val="0"/>
          <w:numId w:val="120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/>
        </w:rPr>
        <w:t>dopuszcza się realizację nie ustalonych planem obiektów służących utrzymaniu i regulacji wód; prowadzenie prac remontowych i konserwacyjnych oraz wszelkich działań prowadzących do zabezpieczeń przeciwpowodziowych, zgodnie z przepisami odrębnymi.</w:t>
      </w:r>
    </w:p>
    <w:p w14:paraId="132093C9" w14:textId="77777777" w:rsidR="0073171B" w:rsidRPr="00F90876" w:rsidRDefault="00693FE6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 obszarze planu wyznacza się</w:t>
      </w:r>
      <w:r w:rsidR="0073171B" w:rsidRPr="00F90876">
        <w:rPr>
          <w:rFonts w:ascii="Calibri" w:hAnsi="Calibri" w:cs="Calibri"/>
          <w:color w:val="000000"/>
          <w:szCs w:val="22"/>
        </w:rPr>
        <w:t>:</w:t>
      </w:r>
    </w:p>
    <w:p w14:paraId="63D254C4" w14:textId="5A33C15B" w:rsidR="0073171B" w:rsidRPr="00F90876" w:rsidRDefault="00693FE6" w:rsidP="00B26227">
      <w:pPr>
        <w:pStyle w:val="standard"/>
        <w:numPr>
          <w:ilvl w:val="1"/>
          <w:numId w:val="22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 strefę </w:t>
      </w:r>
      <w:r w:rsidR="0073171B" w:rsidRPr="00F90876">
        <w:rPr>
          <w:rFonts w:ascii="Calibri" w:hAnsi="Calibri" w:cs="Calibri"/>
          <w:color w:val="000000"/>
          <w:szCs w:val="22"/>
        </w:rPr>
        <w:t>zwartej zabudowy</w:t>
      </w:r>
      <w:r w:rsidRPr="00F90876">
        <w:rPr>
          <w:rFonts w:ascii="Calibri" w:hAnsi="Calibri" w:cs="Calibri"/>
          <w:color w:val="000000"/>
          <w:szCs w:val="22"/>
        </w:rPr>
        <w:t xml:space="preserve"> wsi; w strefie obowiązuje zachowanie historycznych zespołów osiedleńczych wraz siecią drożną i istniejącą zielenią wysoką</w:t>
      </w:r>
      <w:r w:rsidR="000C659B" w:rsidRPr="00F90876">
        <w:rPr>
          <w:rFonts w:ascii="Calibri" w:hAnsi="Calibri" w:cs="Calibri"/>
          <w:color w:val="000000"/>
          <w:szCs w:val="22"/>
        </w:rPr>
        <w:t xml:space="preserve"> oraz</w:t>
      </w:r>
      <w:r w:rsidRPr="00F90876">
        <w:rPr>
          <w:rFonts w:ascii="Calibri" w:hAnsi="Calibri" w:cs="Calibri"/>
          <w:color w:val="000000"/>
          <w:szCs w:val="22"/>
        </w:rPr>
        <w:t xml:space="preserve"> szczególna dbałość o</w:t>
      </w:r>
      <w:r w:rsidR="00D57D57">
        <w:rPr>
          <w:rFonts w:ascii="Calibri" w:hAnsi="Calibri" w:cs="Calibri"/>
          <w:color w:val="000000"/>
          <w:szCs w:val="22"/>
        </w:rPr>
        <w:t> </w:t>
      </w:r>
      <w:r w:rsidRPr="00F90876">
        <w:rPr>
          <w:rFonts w:ascii="Calibri" w:hAnsi="Calibri" w:cs="Calibri"/>
          <w:color w:val="000000"/>
          <w:szCs w:val="22"/>
        </w:rPr>
        <w:t>utrzymanie regionalnego charakteru i formy zabudowy</w:t>
      </w:r>
      <w:r w:rsidR="0073171B" w:rsidRPr="00F90876">
        <w:rPr>
          <w:rFonts w:ascii="Calibri" w:hAnsi="Calibri" w:cs="Calibri"/>
          <w:color w:val="000000"/>
          <w:szCs w:val="22"/>
        </w:rPr>
        <w:t>;</w:t>
      </w:r>
    </w:p>
    <w:p w14:paraId="170ADFBD" w14:textId="77777777" w:rsidR="00791D9F" w:rsidRPr="00F90876" w:rsidRDefault="0088545D" w:rsidP="00B26227">
      <w:pPr>
        <w:pStyle w:val="standard"/>
        <w:numPr>
          <w:ilvl w:val="1"/>
          <w:numId w:val="22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strefę ekstensywnej zabudowy w dolnych partiach stoków gorczańskich – zgodnie ze wskazaniami Studium;</w:t>
      </w:r>
      <w:r w:rsidR="00693FE6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173604CB" w14:textId="1913903C" w:rsidR="0073171B" w:rsidRPr="00F90876" w:rsidRDefault="000A332B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W</w:t>
      </w:r>
      <w:r w:rsidR="000C659B" w:rsidRPr="00F90876">
        <w:rPr>
          <w:rFonts w:ascii="Calibri" w:hAnsi="Calibri" w:cs="Calibri"/>
          <w:color w:val="000000"/>
          <w:szCs w:val="22"/>
        </w:rPr>
        <w:t xml:space="preserve"> obszarze planu</w:t>
      </w:r>
      <w:r w:rsidR="0088545D" w:rsidRPr="00F90876">
        <w:rPr>
          <w:rFonts w:ascii="Calibri" w:hAnsi="Calibri" w:cs="Calibri"/>
          <w:color w:val="000000"/>
          <w:szCs w:val="22"/>
        </w:rPr>
        <w:t xml:space="preserve"> obowiązują odpowiednie wskaźniki powierzchni zabudowy, powierzchni biologicznie czynnej oraz intensywności zabudowy ustalone w rozdziale IV planu. </w:t>
      </w:r>
    </w:p>
    <w:p w14:paraId="0E629CE4" w14:textId="77777777" w:rsidR="00417161" w:rsidRPr="00F90876" w:rsidRDefault="00417161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Wskazuje się tereny dla których określa się </w:t>
      </w:r>
      <w:r w:rsidRPr="00F90876">
        <w:rPr>
          <w:rFonts w:ascii="Calibri" w:hAnsi="Calibri" w:cs="Calibri"/>
          <w:b/>
          <w:color w:val="000000"/>
          <w:szCs w:val="22"/>
        </w:rPr>
        <w:t>dopuszczalne poziomy hałasu</w:t>
      </w:r>
      <w:r w:rsidRPr="00F90876">
        <w:rPr>
          <w:rFonts w:ascii="Calibri" w:hAnsi="Calibri" w:cs="Calibri"/>
          <w:color w:val="000000"/>
          <w:szCs w:val="22"/>
        </w:rPr>
        <w:t>; dla terenów</w:t>
      </w:r>
      <w:r w:rsidR="00A22A4A" w:rsidRPr="00F90876">
        <w:rPr>
          <w:rFonts w:ascii="Calibri" w:hAnsi="Calibri" w:cs="Calibri"/>
          <w:color w:val="000000"/>
          <w:szCs w:val="22"/>
        </w:rPr>
        <w:t>, które są faktycznie zagospodarowane,</w:t>
      </w:r>
      <w:r w:rsidRPr="00F90876">
        <w:rPr>
          <w:rFonts w:ascii="Calibri" w:hAnsi="Calibri" w:cs="Calibri"/>
          <w:color w:val="000000"/>
          <w:szCs w:val="22"/>
        </w:rPr>
        <w:t xml:space="preserve"> należy przyjmować poziom hałasu ustalony dla podstawowego przeznaczenia terenów zgodnie z przepisami odrębnymi: </w:t>
      </w:r>
    </w:p>
    <w:p w14:paraId="782992B1" w14:textId="77777777" w:rsidR="00417161" w:rsidRPr="00F90876" w:rsidRDefault="00417161" w:rsidP="00B2622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których przeznaczeniem podstawowym jest mieszkalnictwo jednorodzinne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MN </w:t>
      </w:r>
      <w:r w:rsidRPr="00F90876">
        <w:rPr>
          <w:rFonts w:ascii="Calibri" w:hAnsi="Calibri" w:cs="Calibri"/>
          <w:color w:val="000000"/>
          <w:sz w:val="22"/>
          <w:szCs w:val="22"/>
        </w:rPr>
        <w:t>– jak dla terenów przeznaczonych pod zabudowę mieszkaniową;</w:t>
      </w:r>
    </w:p>
    <w:p w14:paraId="6DED9585" w14:textId="33D359D0" w:rsidR="00417161" w:rsidRPr="00F90876" w:rsidRDefault="00417161" w:rsidP="00B2622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których przeznaczeniem podstawowym jest zabudowa </w:t>
      </w:r>
      <w:r w:rsidR="007B267A" w:rsidRPr="00F90876">
        <w:rPr>
          <w:rFonts w:ascii="Calibri" w:hAnsi="Calibri" w:cs="Calibri"/>
          <w:color w:val="000000"/>
          <w:sz w:val="22"/>
          <w:szCs w:val="22"/>
        </w:rPr>
        <w:t>mieszkaniowo-usługowa</w:t>
      </w:r>
      <w:r w:rsidR="002414F4" w:rsidRPr="00F90876">
        <w:rPr>
          <w:rFonts w:ascii="Calibri" w:hAnsi="Calibri" w:cs="Calibri"/>
          <w:color w:val="000000"/>
          <w:sz w:val="22"/>
          <w:szCs w:val="22"/>
        </w:rPr>
        <w:t xml:space="preserve"> oraz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mieszana – </w:t>
      </w:r>
      <w:r w:rsidR="002C55C0" w:rsidRPr="00F90876">
        <w:rPr>
          <w:rFonts w:ascii="Calibri" w:hAnsi="Calibri" w:cs="Calibri"/>
          <w:sz w:val="22"/>
          <w:szCs w:val="22"/>
        </w:rPr>
        <w:t xml:space="preserve">mieszkaniowo, usługowa i </w:t>
      </w:r>
      <w:r w:rsidR="00BA1FE5" w:rsidRPr="00BA1FE5">
        <w:rPr>
          <w:rFonts w:ascii="Calibri" w:hAnsi="Calibri" w:cs="Calibri"/>
          <w:sz w:val="22"/>
          <w:szCs w:val="22"/>
        </w:rPr>
        <w:t>rzemieślniczo-wytwórczej</w:t>
      </w:r>
      <w:r w:rsidR="00BA1FE5" w:rsidRPr="00BA1FE5" w:rsidDel="00BA1FE5">
        <w:rPr>
          <w:rFonts w:ascii="Calibri" w:hAnsi="Calibri" w:cs="Calibri"/>
          <w:sz w:val="22"/>
          <w:szCs w:val="22"/>
        </w:rPr>
        <w:t xml:space="preserve"> </w:t>
      </w:r>
      <w:r w:rsidR="002C55C0" w:rsidRPr="00F90876">
        <w:rPr>
          <w:rFonts w:ascii="Calibri" w:hAnsi="Calibri" w:cs="Calibri"/>
          <w:sz w:val="22"/>
          <w:szCs w:val="22"/>
        </w:rPr>
        <w:t xml:space="preserve">: </w:t>
      </w:r>
      <w:r w:rsidR="0042143C" w:rsidRPr="00F90876">
        <w:rPr>
          <w:rFonts w:ascii="Calibri" w:hAnsi="Calibri" w:cs="Calibri"/>
          <w:b/>
          <w:sz w:val="22"/>
          <w:szCs w:val="22"/>
        </w:rPr>
        <w:t>MU</w:t>
      </w:r>
      <w:r w:rsidR="0042143C" w:rsidRPr="00B93CCA">
        <w:rPr>
          <w:rFonts w:ascii="Calibri" w:hAnsi="Calibri" w:cs="Calibri"/>
          <w:sz w:val="22"/>
          <w:szCs w:val="22"/>
        </w:rPr>
        <w:t>,</w:t>
      </w:r>
      <w:r w:rsidR="00B93CCA">
        <w:rPr>
          <w:rFonts w:ascii="Calibri" w:hAnsi="Calibri" w:cs="Calibri"/>
          <w:b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</w:t>
      </w:r>
      <w:r w:rsidR="002414F4" w:rsidRPr="00F90876">
        <w:rPr>
          <w:rFonts w:ascii="Calibri" w:hAnsi="Calibri" w:cs="Calibri"/>
          <w:b/>
          <w:color w:val="000000"/>
          <w:sz w:val="22"/>
          <w:szCs w:val="22"/>
        </w:rPr>
        <w:t>M</w:t>
      </w:r>
      <w:r w:rsidR="00A0053D">
        <w:rPr>
          <w:rFonts w:ascii="Calibri" w:hAnsi="Calibri" w:cs="Calibri"/>
          <w:b/>
          <w:color w:val="000000"/>
          <w:sz w:val="22"/>
          <w:szCs w:val="22"/>
        </w:rPr>
        <w:t>, RM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– jak dla terenów przeznaczonych na cele mieszkaniowo</w:t>
      </w:r>
      <w:r w:rsidR="00B93CCA">
        <w:rPr>
          <w:rFonts w:ascii="Calibri" w:hAnsi="Calibri" w:cs="Calibri"/>
          <w:color w:val="000000"/>
          <w:sz w:val="22"/>
          <w:szCs w:val="22"/>
        </w:rPr>
        <w:t>-</w:t>
      </w:r>
      <w:r w:rsidRPr="00F90876">
        <w:rPr>
          <w:rFonts w:ascii="Calibri" w:hAnsi="Calibri" w:cs="Calibri"/>
          <w:color w:val="000000"/>
          <w:sz w:val="22"/>
          <w:szCs w:val="22"/>
        </w:rPr>
        <w:t>usługowe;</w:t>
      </w:r>
    </w:p>
    <w:p w14:paraId="3ABCB5A6" w14:textId="77777777" w:rsidR="00417161" w:rsidRPr="00F90876" w:rsidRDefault="00417161" w:rsidP="00B26227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dla pozostałych terenów nie ustala się dopuszczalnego poziomu hałasu. </w:t>
      </w:r>
    </w:p>
    <w:p w14:paraId="7491875B" w14:textId="77777777" w:rsidR="00E052A0" w:rsidRPr="00F90876" w:rsidRDefault="00E052A0" w:rsidP="00B26227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budynków przeznaczenia podstawowego, dla których jest wymagana</w:t>
      </w:r>
      <w:r w:rsidR="005E78DA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ochrona przed hałasem, zgodnie z ust. 2, informacyjnie przedstawiono na rysunku planu strefy oddziaływania akustycznego od ruchu prowadzonego drog</w:t>
      </w:r>
      <w:r w:rsidR="002C55C0" w:rsidRPr="00F90876">
        <w:rPr>
          <w:rFonts w:ascii="Calibri" w:hAnsi="Calibri" w:cs="Calibri"/>
          <w:color w:val="000000"/>
          <w:szCs w:val="22"/>
        </w:rPr>
        <w:t>ą</w:t>
      </w:r>
      <w:r w:rsidRPr="00F90876">
        <w:rPr>
          <w:rFonts w:ascii="Calibri" w:hAnsi="Calibri" w:cs="Calibri"/>
          <w:color w:val="000000"/>
          <w:szCs w:val="22"/>
        </w:rPr>
        <w:t xml:space="preserve"> wojewódzk</w:t>
      </w:r>
      <w:r w:rsidR="002C55C0" w:rsidRPr="00F90876">
        <w:rPr>
          <w:rFonts w:ascii="Calibri" w:hAnsi="Calibri" w:cs="Calibri"/>
          <w:color w:val="000000"/>
          <w:szCs w:val="22"/>
        </w:rPr>
        <w:t>ą</w:t>
      </w:r>
      <w:r w:rsidRPr="00F90876">
        <w:rPr>
          <w:rFonts w:ascii="Calibri" w:hAnsi="Calibri" w:cs="Calibri"/>
          <w:color w:val="000000"/>
          <w:szCs w:val="22"/>
        </w:rPr>
        <w:t>; ustala się:</w:t>
      </w:r>
    </w:p>
    <w:p w14:paraId="0E029709" w14:textId="77777777" w:rsidR="00E052A0" w:rsidRPr="00F90876" w:rsidRDefault="00E052A0" w:rsidP="00B26227">
      <w:pPr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sytuowanie nowych budynków na działkach budowlanych poza granicami wskazanych stref uciążliwości; </w:t>
      </w:r>
    </w:p>
    <w:p w14:paraId="1468FA2E" w14:textId="77777777" w:rsidR="00E052A0" w:rsidRPr="00F90876" w:rsidRDefault="00E052A0" w:rsidP="00B26227">
      <w:pPr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dopuszcza się lokalizowanie budynków w strefach, przy zachowaniu dopuszczalnych poziomów hałasu poprzez:</w:t>
      </w:r>
    </w:p>
    <w:p w14:paraId="1A527C3F" w14:textId="77777777" w:rsidR="00E052A0" w:rsidRPr="00F90876" w:rsidRDefault="00E052A0" w:rsidP="00B26227">
      <w:pPr>
        <w:numPr>
          <w:ilvl w:val="0"/>
          <w:numId w:val="26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wprowadzenie przez inwestora na działkach budowlanych izolacji akustycznych od źródeł dźwięku – w postaci ekranów lub zieleni ekranującej, z dopuszczeniem wykorzystania odpowiedniej lokalizacji obiektów gospodarczych i garaży, jako elementów ekranujących</w:t>
      </w:r>
      <w:r w:rsidR="00F93098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697545F1" w14:textId="6A613232" w:rsidR="00E052A0" w:rsidRPr="00F90876" w:rsidRDefault="00E052A0" w:rsidP="00B26227">
      <w:pPr>
        <w:numPr>
          <w:ilvl w:val="0"/>
          <w:numId w:val="26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lastRenderedPageBreak/>
        <w:t>w konstrukcji budynków – poprzez zastosowanie rozwiązań zwiększających izolacyjność i</w:t>
      </w:r>
      <w:r w:rsidR="00D57D57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odporność na uciążliwość akustyczną.</w:t>
      </w:r>
    </w:p>
    <w:p w14:paraId="53090C36" w14:textId="77777777" w:rsidR="0061242C" w:rsidRPr="00F90876" w:rsidRDefault="0061242C" w:rsidP="00AB494B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</w:p>
    <w:p w14:paraId="1D264F68" w14:textId="77777777" w:rsidR="0061242C" w:rsidRPr="00F90876" w:rsidRDefault="0061242C" w:rsidP="00B9216F">
      <w:pPr>
        <w:pStyle w:val="standard"/>
        <w:keepNext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 1</w:t>
      </w:r>
      <w:r w:rsidR="00146432" w:rsidRPr="00F90876">
        <w:rPr>
          <w:rFonts w:ascii="Calibri" w:hAnsi="Calibri" w:cs="Calibri"/>
          <w:b/>
          <w:color w:val="000000"/>
          <w:szCs w:val="22"/>
        </w:rPr>
        <w:t>0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61C10FD0" w14:textId="77777777" w:rsidR="0061242C" w:rsidRPr="00F90876" w:rsidRDefault="0061242C" w:rsidP="00B9216F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Zasady ochrony dziedzictwa kulturowego i zabytków</w:t>
      </w:r>
    </w:p>
    <w:p w14:paraId="46887FE5" w14:textId="77777777" w:rsidR="0061242C" w:rsidRPr="00F90876" w:rsidRDefault="0061242C" w:rsidP="00B9216F">
      <w:pPr>
        <w:pStyle w:val="standard"/>
        <w:keepNext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D9F4C27" w14:textId="12780FF4" w:rsidR="0061242C" w:rsidRPr="00F90876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Ustala</w:t>
      </w:r>
      <w:r w:rsidRPr="00F90876">
        <w:rPr>
          <w:rFonts w:ascii="Calibri" w:hAnsi="Calibri" w:cs="Calibri"/>
          <w:color w:val="000000"/>
          <w:szCs w:val="22"/>
        </w:rPr>
        <w:t xml:space="preserve"> się </w:t>
      </w:r>
      <w:r w:rsidRPr="00F90876">
        <w:rPr>
          <w:rFonts w:ascii="Calibri" w:hAnsi="Calibri" w:cs="Calibri"/>
          <w:b/>
          <w:color w:val="000000"/>
          <w:szCs w:val="22"/>
        </w:rPr>
        <w:t>zasady ochrony dziedzictwa kulturowego i zabytków.</w:t>
      </w:r>
      <w:r w:rsidRPr="00F90876">
        <w:rPr>
          <w:rFonts w:ascii="Calibri" w:hAnsi="Calibri" w:cs="Calibri"/>
          <w:color w:val="000000"/>
          <w:szCs w:val="22"/>
        </w:rPr>
        <w:t xml:space="preserve"> Obowiązujące ustalenia w</w:t>
      </w:r>
      <w:r w:rsidR="00D57D57">
        <w:rPr>
          <w:rFonts w:ascii="Calibri" w:hAnsi="Calibri" w:cs="Calibri"/>
          <w:color w:val="000000"/>
          <w:szCs w:val="22"/>
        </w:rPr>
        <w:t> </w:t>
      </w:r>
      <w:r w:rsidRPr="00F90876">
        <w:rPr>
          <w:rFonts w:ascii="Calibri" w:hAnsi="Calibri" w:cs="Calibri"/>
          <w:color w:val="000000"/>
          <w:szCs w:val="22"/>
        </w:rPr>
        <w:t>zakresie ochrony dóbr kultury obejmują:</w:t>
      </w:r>
    </w:p>
    <w:p w14:paraId="2F9C61F7" w14:textId="28B4AE48" w:rsidR="0061242C" w:rsidRPr="00F90876" w:rsidRDefault="0061242C" w:rsidP="00B26227">
      <w:pPr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 wpisane do gminnej ewidencji zabytków;</w:t>
      </w:r>
    </w:p>
    <w:p w14:paraId="1D670C8F" w14:textId="77777777" w:rsidR="0061242C" w:rsidRPr="00F90876" w:rsidRDefault="0061242C" w:rsidP="00B26227">
      <w:pPr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stanowiska archeologiczne.</w:t>
      </w:r>
    </w:p>
    <w:p w14:paraId="212EA45C" w14:textId="77777777" w:rsidR="0061242C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Utrzymuje</w:t>
      </w:r>
      <w:r w:rsidRPr="00F90876">
        <w:rPr>
          <w:rFonts w:ascii="Calibri" w:hAnsi="Calibri" w:cs="Calibri"/>
          <w:color w:val="000000"/>
          <w:szCs w:val="22"/>
        </w:rPr>
        <w:t xml:space="preserve"> się ochronę obiektów wpisanych do gminnej ewidencji zabytków, które podlegają ochronie dóbr kultury, na podstawie przepisów odrębnych</w:t>
      </w:r>
      <w:r w:rsidR="00A204F5" w:rsidRPr="00F90876">
        <w:rPr>
          <w:rFonts w:ascii="Calibri" w:hAnsi="Calibri" w:cs="Calibri"/>
          <w:color w:val="000000"/>
          <w:szCs w:val="22"/>
        </w:rPr>
        <w:t>; podana lista zabytków nie uwzględnia wykazu zabytków wpisanych do rejestru zabytków, które zostały wyszczególnione w ustępie 2 niniejszego paragrafu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6F28C14E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Jana Pawła II 38, dz.  nr 3136/8;</w:t>
      </w:r>
    </w:p>
    <w:p w14:paraId="098CCC58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Jana Pawła II 51, dz. nr 3156/2;</w:t>
      </w:r>
    </w:p>
    <w:p w14:paraId="7987FAF2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W. Orkana 38, dz. nr 1227/6;</w:t>
      </w:r>
    </w:p>
    <w:p w14:paraId="70B311D8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K. Przerwy-Tetmajera 6, dz. nr 120;</w:t>
      </w:r>
    </w:p>
    <w:p w14:paraId="20C07618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K. Przerwy-Tetmajera 40, dz. nr 73;</w:t>
      </w:r>
      <w:r w:rsidRPr="005A3862">
        <w:rPr>
          <w:rFonts w:ascii="Calibri" w:hAnsi="Calibri" w:cs="Calibri"/>
          <w:color w:val="000000"/>
          <w:sz w:val="22"/>
          <w:szCs w:val="22"/>
        </w:rPr>
        <w:tab/>
      </w:r>
    </w:p>
    <w:p w14:paraId="127F3C7B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K. Przerwy-Tetmajera 79, dz. nr 2333;</w:t>
      </w:r>
      <w:r w:rsidRPr="005A3862">
        <w:rPr>
          <w:rFonts w:ascii="Calibri" w:hAnsi="Calibri" w:cs="Calibri"/>
          <w:color w:val="000000"/>
          <w:sz w:val="22"/>
          <w:szCs w:val="22"/>
        </w:rPr>
        <w:tab/>
      </w:r>
    </w:p>
    <w:p w14:paraId="363FF248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obora w zagrodzie nr 85 – ul. K. Przerwy-Tetmajera 85, dz. nr 2341/1;</w:t>
      </w:r>
      <w:r w:rsidRPr="005A3862">
        <w:rPr>
          <w:rFonts w:ascii="Calibri" w:hAnsi="Calibri" w:cs="Calibri"/>
          <w:color w:val="000000"/>
          <w:sz w:val="22"/>
          <w:szCs w:val="22"/>
        </w:rPr>
        <w:tab/>
      </w:r>
    </w:p>
    <w:p w14:paraId="4E3E8574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w zagrodzie nr 85 – ul. K. Przerwy-Tetmajera 85, dz. nr 2341/1;</w:t>
      </w:r>
    </w:p>
    <w:p w14:paraId="4F92900D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K. Przerwy-Tetmajera 111, dz. nr 2314/11;</w:t>
      </w:r>
    </w:p>
    <w:p w14:paraId="44AD258E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K. Przerwy-Tetmajera 131, dz. nr 2315;</w:t>
      </w:r>
      <w:r w:rsidRPr="005A3862">
        <w:rPr>
          <w:rFonts w:ascii="Calibri" w:hAnsi="Calibri" w:cs="Calibri"/>
          <w:color w:val="000000"/>
          <w:sz w:val="22"/>
          <w:szCs w:val="22"/>
        </w:rPr>
        <w:tab/>
      </w:r>
    </w:p>
    <w:p w14:paraId="41868277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w zagrodzie nr 10 – ul. Zacisze 10, dz. nr 1140/1;</w:t>
      </w:r>
      <w:r w:rsidRPr="005A3862">
        <w:rPr>
          <w:rFonts w:ascii="Calibri" w:hAnsi="Calibri" w:cs="Calibri"/>
          <w:color w:val="000000"/>
          <w:sz w:val="22"/>
          <w:szCs w:val="22"/>
        </w:rPr>
        <w:tab/>
      </w:r>
    </w:p>
    <w:p w14:paraId="6047ECD0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budynek gospodarczy w zagrodzie nr 10 – ul. Zacisze 10, dz. nr 1140/1;</w:t>
      </w:r>
      <w:r w:rsidRPr="005A3862">
        <w:rPr>
          <w:rFonts w:ascii="Calibri" w:hAnsi="Calibri" w:cs="Calibri"/>
          <w:color w:val="000000"/>
          <w:sz w:val="22"/>
          <w:szCs w:val="22"/>
        </w:rPr>
        <w:tab/>
      </w:r>
    </w:p>
    <w:p w14:paraId="4254E2BF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Zielona 25, dz. nr 153/2;</w:t>
      </w:r>
    </w:p>
    <w:p w14:paraId="4D8B848A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dom – ul. Zielona 33, dz. 1155;</w:t>
      </w:r>
      <w:r w:rsidRPr="005A3862">
        <w:rPr>
          <w:rFonts w:ascii="Calibri" w:hAnsi="Calibri" w:cs="Calibri"/>
          <w:color w:val="000000"/>
          <w:sz w:val="22"/>
          <w:szCs w:val="22"/>
        </w:rPr>
        <w:tab/>
      </w:r>
    </w:p>
    <w:p w14:paraId="7C688316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nagrobki na cmentarzu parafialnym – ul. Zielona/Zacisze, dz. nr 1141;</w:t>
      </w:r>
    </w:p>
    <w:p w14:paraId="5079E4D8" w14:textId="77777777" w:rsidR="005A3862" w:rsidRPr="005A3862" w:rsidRDefault="005A3862" w:rsidP="005A3862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A3862">
        <w:rPr>
          <w:rFonts w:ascii="Calibri" w:hAnsi="Calibri" w:cs="Calibri"/>
          <w:color w:val="000000"/>
          <w:sz w:val="22"/>
          <w:szCs w:val="22"/>
        </w:rPr>
        <w:t>kapliczka Św. Antoniego – ul. K. Przerwy-Tetmajera, przy nr 41, dz. 240/1.</w:t>
      </w:r>
      <w:r w:rsidRPr="005A3862">
        <w:rPr>
          <w:rFonts w:ascii="Calibri" w:hAnsi="Calibri" w:cs="Calibri"/>
          <w:color w:val="000000"/>
          <w:sz w:val="22"/>
          <w:szCs w:val="22"/>
        </w:rPr>
        <w:tab/>
      </w:r>
    </w:p>
    <w:p w14:paraId="25E708F4" w14:textId="77777777" w:rsidR="0061242C" w:rsidRPr="00F90876" w:rsidRDefault="0061242C" w:rsidP="00B26227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Dla </w:t>
      </w:r>
      <w:r w:rsidRPr="00F90876">
        <w:rPr>
          <w:rFonts w:ascii="Calibri" w:hAnsi="Calibri" w:cs="Calibri"/>
          <w:color w:val="000000" w:themeColor="text1"/>
          <w:szCs w:val="22"/>
        </w:rPr>
        <w:t>obiektów</w:t>
      </w:r>
      <w:r w:rsidRPr="00F90876">
        <w:rPr>
          <w:rFonts w:ascii="Calibri" w:hAnsi="Calibri" w:cs="Calibri"/>
          <w:color w:val="000000"/>
          <w:szCs w:val="22"/>
        </w:rPr>
        <w:t>, o których mowa w ust. 5 ustala się:</w:t>
      </w:r>
    </w:p>
    <w:p w14:paraId="2B4F2C6B" w14:textId="77777777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ochronę</w:t>
      </w:r>
      <w:r w:rsidRPr="00F90876">
        <w:rPr>
          <w:rFonts w:ascii="Calibri" w:hAnsi="Calibri" w:cs="Calibri"/>
          <w:bCs/>
          <w:color w:val="000000"/>
          <w:sz w:val="22"/>
          <w:szCs w:val="22"/>
        </w:rPr>
        <w:t xml:space="preserve"> i utrzymanie substancji zabytkowej obiektów; </w:t>
      </w:r>
    </w:p>
    <w:p w14:paraId="1767CC0E" w14:textId="77777777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zakaz</w:t>
      </w:r>
      <w:r w:rsidRPr="00F90876">
        <w:rPr>
          <w:rFonts w:ascii="Calibri" w:hAnsi="Calibri" w:cs="Calibri"/>
          <w:bCs/>
          <w:color w:val="000000"/>
          <w:sz w:val="22"/>
          <w:szCs w:val="22"/>
        </w:rPr>
        <w:t xml:space="preserve"> przekształceń obiektów i ich bezpośredniego otoczenia, powodujących obniżenie wartości historycznych, estetycznych lub architektonicznych;</w:t>
      </w:r>
    </w:p>
    <w:p w14:paraId="040BFDFF" w14:textId="78FE3234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dopuszczenie</w:t>
      </w:r>
      <w:r w:rsidRPr="00F90876">
        <w:rPr>
          <w:rFonts w:ascii="Calibri" w:hAnsi="Calibri" w:cs="Calibri"/>
          <w:bCs/>
          <w:color w:val="000000"/>
          <w:sz w:val="22"/>
          <w:szCs w:val="22"/>
        </w:rPr>
        <w:t xml:space="preserve"> przebudowy i rozbudowy</w:t>
      </w:r>
      <w:r w:rsidR="001A1B85">
        <w:rPr>
          <w:rFonts w:ascii="Calibri" w:hAnsi="Calibri" w:cs="Calibri"/>
          <w:bCs/>
          <w:color w:val="000000"/>
          <w:sz w:val="22"/>
          <w:szCs w:val="22"/>
        </w:rPr>
        <w:t>,</w:t>
      </w:r>
      <w:r w:rsidR="001A1B85" w:rsidRPr="001A1B85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1A1B85" w:rsidRPr="00CF2611">
        <w:rPr>
          <w:rFonts w:ascii="Calibri" w:hAnsi="Calibri" w:cs="Calibri"/>
          <w:sz w:val="22"/>
          <w:szCs w:val="22"/>
        </w:rPr>
        <w:t>w tym zmianę wysokości</w:t>
      </w:r>
      <w:r w:rsidR="001A1B85" w:rsidRPr="00CF2611">
        <w:rPr>
          <w:rFonts w:ascii="Calibri" w:hAnsi="Calibri" w:cs="Calibri"/>
          <w:bCs/>
          <w:sz w:val="22"/>
          <w:szCs w:val="22"/>
        </w:rPr>
        <w:t xml:space="preserve"> budynków</w:t>
      </w:r>
      <w:r w:rsidR="00A14F61" w:rsidRPr="00C3062C">
        <w:rPr>
          <w:rFonts w:ascii="Calibri" w:hAnsi="Calibri" w:cs="Calibri"/>
          <w:bCs/>
          <w:color w:val="000000" w:themeColor="text1"/>
          <w:sz w:val="22"/>
          <w:szCs w:val="22"/>
        </w:rPr>
        <w:t>,</w:t>
      </w:r>
      <w:r w:rsidRPr="00C3062C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="00A14F61" w:rsidRPr="00C3062C">
        <w:rPr>
          <w:rFonts w:ascii="Calibri" w:hAnsi="Calibri" w:cs="Calibri"/>
          <w:color w:val="000000" w:themeColor="text1"/>
          <w:sz w:val="22"/>
          <w:szCs w:val="22"/>
        </w:rPr>
        <w:t>w tym zmianę wysokości</w:t>
      </w:r>
      <w:r w:rsidR="00A14F61" w:rsidRPr="00C3062C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budynków </w:t>
      </w:r>
      <w:r w:rsidRPr="00C3062C">
        <w:rPr>
          <w:rFonts w:ascii="Calibri" w:hAnsi="Calibri" w:cs="Calibri"/>
          <w:bCs/>
          <w:color w:val="000000" w:themeColor="text1"/>
          <w:sz w:val="22"/>
          <w:szCs w:val="22"/>
        </w:rPr>
        <w:t xml:space="preserve">oraz </w:t>
      </w:r>
      <w:r w:rsidRPr="00F9087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zmiany funkcji </w:t>
      </w:r>
      <w:r w:rsidR="00393EC7" w:rsidRPr="00F9087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zgodnie z przepisami odrębnymi </w:t>
      </w:r>
      <w:r w:rsidR="001D1CFE" w:rsidRPr="00F90876">
        <w:rPr>
          <w:rFonts w:ascii="Calibri" w:hAnsi="Calibri" w:cs="Calibri"/>
          <w:color w:val="000000" w:themeColor="text1"/>
          <w:sz w:val="22"/>
          <w:szCs w:val="22"/>
        </w:rPr>
        <w:t>z zakresu ochrony zabytków i opieki nad zabytkami</w:t>
      </w:r>
      <w:r w:rsidR="003D1BB4" w:rsidRPr="00F90876">
        <w:rPr>
          <w:rFonts w:ascii="Calibri" w:hAnsi="Calibri" w:cs="Calibri"/>
          <w:color w:val="000000" w:themeColor="text1"/>
          <w:sz w:val="22"/>
          <w:szCs w:val="22"/>
        </w:rPr>
        <w:t>, zgodnie z GEZ</w:t>
      </w:r>
      <w:r w:rsidRPr="00F9087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5B1BC8FF" w14:textId="20F2A53C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zagospodarowanie działki, na której znajduje się </w:t>
      </w:r>
      <w:r w:rsidR="001D1CFE" w:rsidRPr="00F90876">
        <w:rPr>
          <w:rFonts w:ascii="Calibri" w:hAnsi="Calibri" w:cs="Calibri"/>
          <w:color w:val="000000"/>
          <w:sz w:val="22"/>
          <w:szCs w:val="22"/>
        </w:rPr>
        <w:t>obiekt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zabytkowy, odbywać się </w:t>
      </w:r>
      <w:r w:rsidR="001D1CFE" w:rsidRPr="00F90876">
        <w:rPr>
          <w:rFonts w:ascii="Calibri" w:hAnsi="Calibri" w:cs="Calibri"/>
          <w:color w:val="000000"/>
          <w:sz w:val="22"/>
          <w:szCs w:val="22"/>
        </w:rPr>
        <w:t>powinien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w</w:t>
      </w:r>
      <w:r w:rsidR="00D57D57">
        <w:rPr>
          <w:rFonts w:ascii="Calibri" w:hAnsi="Calibri" w:cs="Calibri"/>
          <w:color w:val="000000"/>
          <w:sz w:val="22"/>
          <w:szCs w:val="22"/>
        </w:rPr>
        <w:t> </w:t>
      </w:r>
      <w:r w:rsidRPr="00F90876">
        <w:rPr>
          <w:rFonts w:ascii="Calibri" w:hAnsi="Calibri" w:cs="Calibri"/>
          <w:color w:val="000000"/>
          <w:sz w:val="22"/>
          <w:szCs w:val="22"/>
        </w:rPr>
        <w:t>sposób zapewniający ekspozycję obiektu;</w:t>
      </w:r>
    </w:p>
    <w:p w14:paraId="53FAC2AA" w14:textId="4BBD991F" w:rsidR="0061242C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dopuszcza się rozbiórkę obiektów zabytkowych w sytuacjach stwarzających zagrożenie dla życia lub mienia ludzkiego, zgodnie z przepisami odrębnymi</w:t>
      </w:r>
      <w:r w:rsidR="00F3123F" w:rsidRPr="00F90876">
        <w:rPr>
          <w:rFonts w:ascii="Calibri" w:hAnsi="Calibri" w:cs="Calibri"/>
          <w:color w:val="000000"/>
          <w:sz w:val="22"/>
          <w:szCs w:val="22"/>
        </w:rPr>
        <w:t xml:space="preserve"> z zakresu ochrony zabytków i</w:t>
      </w:r>
      <w:r w:rsidR="00D57D57">
        <w:rPr>
          <w:rFonts w:ascii="Calibri" w:hAnsi="Calibri" w:cs="Calibri"/>
          <w:color w:val="000000"/>
          <w:sz w:val="22"/>
          <w:szCs w:val="22"/>
        </w:rPr>
        <w:t> </w:t>
      </w:r>
      <w:r w:rsidR="00F3123F" w:rsidRPr="00F90876">
        <w:rPr>
          <w:rFonts w:ascii="Calibri" w:hAnsi="Calibri" w:cs="Calibri"/>
          <w:color w:val="000000"/>
          <w:sz w:val="22"/>
          <w:szCs w:val="22"/>
        </w:rPr>
        <w:t>opieki nad zabytkami</w:t>
      </w:r>
      <w:r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560AE067" w14:textId="77777777" w:rsidR="008F294B" w:rsidRPr="00F90876" w:rsidRDefault="0061242C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 xml:space="preserve">w przypadku realizacji nowej zabudowy, w miejsce obiektu rozebranego, obowiązuje dostosowanie skali i formy </w:t>
      </w:r>
      <w:r w:rsidR="001D1CFE" w:rsidRPr="00F90876">
        <w:rPr>
          <w:rFonts w:ascii="Calibri" w:hAnsi="Calibri" w:cs="Calibri"/>
          <w:color w:val="000000"/>
          <w:sz w:val="22"/>
          <w:szCs w:val="22"/>
        </w:rPr>
        <w:t>zabudowy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D1CFE" w:rsidRPr="00F90876">
        <w:rPr>
          <w:rFonts w:ascii="Calibri" w:hAnsi="Calibri" w:cs="Calibri"/>
          <w:color w:val="000000"/>
          <w:sz w:val="22"/>
          <w:szCs w:val="22"/>
        </w:rPr>
        <w:t>do ustaleń planu odnośnie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kategorii terenu</w:t>
      </w:r>
      <w:r w:rsidR="00EC3158" w:rsidRPr="00F90876">
        <w:rPr>
          <w:rFonts w:ascii="Calibri" w:hAnsi="Calibri" w:cs="Calibri"/>
          <w:color w:val="000000"/>
          <w:sz w:val="22"/>
          <w:szCs w:val="22"/>
        </w:rPr>
        <w:t xml:space="preserve"> w której obiekt się znajduje</w:t>
      </w:r>
      <w:r w:rsidR="008F294B"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7A4FB7CA" w14:textId="77777777" w:rsidR="0061242C" w:rsidRPr="00F90876" w:rsidRDefault="008F294B" w:rsidP="00B26227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wszelkie działania związane z obiektami o których mowa w ust. 5 powinny być prowadzone w sposób nie naruszający przepisów odrębnych dotyczących ochrony zabytków i opieki nad zabytkami.</w:t>
      </w:r>
    </w:p>
    <w:p w14:paraId="5A136FF4" w14:textId="22DE5232" w:rsidR="005A3862" w:rsidRPr="005A3862" w:rsidRDefault="005A3862" w:rsidP="005A3862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Cs w:val="22"/>
        </w:rPr>
      </w:pPr>
      <w:r w:rsidRPr="005A3862">
        <w:rPr>
          <w:rFonts w:ascii="Calibri" w:hAnsi="Calibri" w:cs="Calibri"/>
          <w:color w:val="000000" w:themeColor="text1"/>
          <w:szCs w:val="22"/>
        </w:rPr>
        <w:t>Utrzymuje</w:t>
      </w:r>
      <w:r w:rsidRPr="005A3862">
        <w:rPr>
          <w:rFonts w:ascii="Calibri" w:hAnsi="Calibri" w:cs="Calibri"/>
          <w:color w:val="000000"/>
          <w:szCs w:val="22"/>
        </w:rPr>
        <w:t xml:space="preserve"> się ochronę stanowisk archeologicznych oznaczonych na rysunku planu, zgodnie z</w:t>
      </w:r>
      <w:r w:rsidR="00D57D57">
        <w:rPr>
          <w:rFonts w:ascii="Calibri" w:hAnsi="Calibri" w:cs="Calibri"/>
          <w:color w:val="000000"/>
          <w:szCs w:val="22"/>
        </w:rPr>
        <w:t> </w:t>
      </w:r>
      <w:r w:rsidRPr="005A3862">
        <w:rPr>
          <w:rFonts w:ascii="Calibri" w:hAnsi="Calibri" w:cs="Calibri"/>
          <w:color w:val="000000"/>
          <w:szCs w:val="22"/>
        </w:rPr>
        <w:t>poniższym wykazem wg numeru stanowiska i charakterystyki chronologicznej:</w:t>
      </w:r>
    </w:p>
    <w:p w14:paraId="1F58A317" w14:textId="77777777" w:rsidR="005A3862" w:rsidRPr="000462A6" w:rsidRDefault="005A3862" w:rsidP="005A3862">
      <w:pPr>
        <w:pStyle w:val="Akapitzlist"/>
        <w:numPr>
          <w:ilvl w:val="1"/>
          <w:numId w:val="29"/>
        </w:numPr>
        <w:tabs>
          <w:tab w:val="left" w:pos="4456"/>
          <w:tab w:val="left" w:pos="6904"/>
        </w:tabs>
        <w:autoSpaceDE w:val="0"/>
        <w:autoSpaceDN w:val="0"/>
        <w:adjustRightInd w:val="0"/>
        <w:spacing w:after="0" w:line="240" w:lineRule="auto"/>
        <w:rPr>
          <w:rFonts w:ascii="Czcionka tekstu podstawowego" w:hAnsi="Czcionka tekstu podstawowego" w:cs="Czcionka tekstu podstawowego"/>
          <w:color w:val="000000"/>
        </w:rPr>
      </w:pPr>
      <w:r>
        <w:rPr>
          <w:rFonts w:ascii="Czcionka tekstu podstawowego" w:hAnsi="Czcionka tekstu podstawowego" w:cs="Czcionka tekstu podstawowego"/>
          <w:color w:val="000000"/>
        </w:rPr>
        <w:t xml:space="preserve">AZP </w:t>
      </w:r>
      <w:r w:rsidRPr="000462A6">
        <w:rPr>
          <w:rFonts w:ascii="Czcionka tekstu podstawowego" w:hAnsi="Czcionka tekstu podstawowego" w:cs="Czcionka tekstu podstawowego"/>
          <w:color w:val="000000"/>
        </w:rPr>
        <w:t>115-57</w:t>
      </w:r>
      <w:r>
        <w:rPr>
          <w:rFonts w:ascii="Czcionka tekstu podstawowego" w:hAnsi="Czcionka tekstu podstawowego" w:cs="Czcionka tekstu podstawowego"/>
          <w:color w:val="000000"/>
        </w:rPr>
        <w:t>/</w:t>
      </w:r>
      <w:r w:rsidRPr="000462A6">
        <w:rPr>
          <w:rFonts w:ascii="Czcionka tekstu podstawowego" w:hAnsi="Czcionka tekstu podstawowego" w:cs="Czcionka tekstu podstawowego"/>
          <w:color w:val="000000"/>
        </w:rPr>
        <w:t>2</w:t>
      </w:r>
      <w:r>
        <w:rPr>
          <w:rFonts w:ascii="Czcionka tekstu podstawowego" w:hAnsi="Czcionka tekstu podstawowego" w:cs="Czcionka tekstu podstawowego"/>
          <w:color w:val="000000"/>
        </w:rPr>
        <w:t xml:space="preserve">, st. nr 1 w Ludźmierzu; </w:t>
      </w:r>
    </w:p>
    <w:p w14:paraId="26755A96" w14:textId="77777777" w:rsidR="005A3862" w:rsidRPr="000462A6" w:rsidRDefault="005A3862" w:rsidP="005A3862">
      <w:pPr>
        <w:pStyle w:val="Akapitzlist"/>
        <w:numPr>
          <w:ilvl w:val="1"/>
          <w:numId w:val="29"/>
        </w:numPr>
        <w:tabs>
          <w:tab w:val="left" w:pos="4456"/>
          <w:tab w:val="left" w:pos="6904"/>
        </w:tabs>
        <w:autoSpaceDE w:val="0"/>
        <w:autoSpaceDN w:val="0"/>
        <w:adjustRightInd w:val="0"/>
        <w:spacing w:after="0" w:line="240" w:lineRule="auto"/>
        <w:rPr>
          <w:rFonts w:ascii="Czcionka tekstu podstawowego" w:hAnsi="Czcionka tekstu podstawowego" w:cs="Czcionka tekstu podstawowego"/>
          <w:color w:val="000000"/>
        </w:rPr>
      </w:pPr>
      <w:r>
        <w:rPr>
          <w:rFonts w:ascii="Czcionka tekstu podstawowego" w:hAnsi="Czcionka tekstu podstawowego" w:cs="Czcionka tekstu podstawowego"/>
          <w:color w:val="000000"/>
        </w:rPr>
        <w:t xml:space="preserve">AZP </w:t>
      </w:r>
      <w:r w:rsidRPr="000462A6">
        <w:rPr>
          <w:rFonts w:ascii="Czcionka tekstu podstawowego" w:hAnsi="Czcionka tekstu podstawowego" w:cs="Czcionka tekstu podstawowego"/>
          <w:color w:val="000000"/>
        </w:rPr>
        <w:t>115-57</w:t>
      </w:r>
      <w:r>
        <w:rPr>
          <w:rFonts w:ascii="Czcionka tekstu podstawowego" w:hAnsi="Czcionka tekstu podstawowego" w:cs="Czcionka tekstu podstawowego"/>
          <w:color w:val="000000"/>
        </w:rPr>
        <w:t>/3, st. nr 2 w Ludźmierzu;</w:t>
      </w:r>
    </w:p>
    <w:p w14:paraId="7F20ECED" w14:textId="77777777" w:rsidR="005A3862" w:rsidRPr="000462A6" w:rsidRDefault="005A3862" w:rsidP="005A3862">
      <w:pPr>
        <w:pStyle w:val="Akapitzlist"/>
        <w:numPr>
          <w:ilvl w:val="1"/>
          <w:numId w:val="29"/>
        </w:numPr>
        <w:tabs>
          <w:tab w:val="left" w:pos="4456"/>
          <w:tab w:val="left" w:pos="6904"/>
        </w:tabs>
        <w:autoSpaceDE w:val="0"/>
        <w:autoSpaceDN w:val="0"/>
        <w:adjustRightInd w:val="0"/>
        <w:spacing w:after="0" w:line="240" w:lineRule="auto"/>
        <w:rPr>
          <w:rFonts w:ascii="Czcionka tekstu podstawowego" w:hAnsi="Czcionka tekstu podstawowego" w:cs="Czcionka tekstu podstawowego"/>
          <w:color w:val="000000"/>
        </w:rPr>
      </w:pPr>
      <w:r>
        <w:rPr>
          <w:rFonts w:ascii="Czcionka tekstu podstawowego" w:hAnsi="Czcionka tekstu podstawowego" w:cs="Czcionka tekstu podstawowego"/>
          <w:color w:val="000000"/>
        </w:rPr>
        <w:t xml:space="preserve">AZP </w:t>
      </w:r>
      <w:r w:rsidRPr="000462A6">
        <w:rPr>
          <w:rFonts w:ascii="Czcionka tekstu podstawowego" w:hAnsi="Czcionka tekstu podstawowego" w:cs="Czcionka tekstu podstawowego"/>
          <w:color w:val="000000"/>
        </w:rPr>
        <w:t>115-57</w:t>
      </w:r>
      <w:r>
        <w:rPr>
          <w:rFonts w:ascii="Czcionka tekstu podstawowego" w:hAnsi="Czcionka tekstu podstawowego" w:cs="Czcionka tekstu podstawowego"/>
          <w:color w:val="000000"/>
        </w:rPr>
        <w:t>/4, st. nr 3 w Ludźmierzu;</w:t>
      </w:r>
    </w:p>
    <w:p w14:paraId="2D2E4865" w14:textId="77777777" w:rsidR="005A3862" w:rsidRPr="000462A6" w:rsidRDefault="005A3862" w:rsidP="005A3862">
      <w:pPr>
        <w:pStyle w:val="Akapitzlist"/>
        <w:numPr>
          <w:ilvl w:val="1"/>
          <w:numId w:val="29"/>
        </w:numPr>
        <w:tabs>
          <w:tab w:val="left" w:pos="4456"/>
          <w:tab w:val="left" w:pos="6904"/>
        </w:tabs>
        <w:autoSpaceDE w:val="0"/>
        <w:autoSpaceDN w:val="0"/>
        <w:adjustRightInd w:val="0"/>
        <w:spacing w:after="0" w:line="240" w:lineRule="auto"/>
        <w:rPr>
          <w:rFonts w:ascii="Czcionka tekstu podstawowego" w:hAnsi="Czcionka tekstu podstawowego" w:cs="Czcionka tekstu podstawowego"/>
          <w:color w:val="000000"/>
        </w:rPr>
      </w:pPr>
      <w:r>
        <w:rPr>
          <w:rFonts w:ascii="Czcionka tekstu podstawowego" w:hAnsi="Czcionka tekstu podstawowego" w:cs="Czcionka tekstu podstawowego"/>
          <w:color w:val="000000"/>
        </w:rPr>
        <w:t xml:space="preserve">AZP </w:t>
      </w:r>
      <w:r w:rsidRPr="000462A6">
        <w:rPr>
          <w:rFonts w:ascii="Czcionka tekstu podstawowego" w:hAnsi="Czcionka tekstu podstawowego" w:cs="Czcionka tekstu podstawowego"/>
          <w:color w:val="000000"/>
        </w:rPr>
        <w:t>115-57</w:t>
      </w:r>
      <w:r>
        <w:rPr>
          <w:rFonts w:ascii="Czcionka tekstu podstawowego" w:hAnsi="Czcionka tekstu podstawowego" w:cs="Czcionka tekstu podstawowego"/>
          <w:color w:val="000000"/>
        </w:rPr>
        <w:t>/5, st. nr 4 w Ludźmierzu;</w:t>
      </w:r>
    </w:p>
    <w:p w14:paraId="639C0DC0" w14:textId="77777777" w:rsidR="005A3862" w:rsidRPr="000462A6" w:rsidRDefault="005A3862" w:rsidP="005A3862">
      <w:pPr>
        <w:pStyle w:val="Akapitzlist"/>
        <w:numPr>
          <w:ilvl w:val="1"/>
          <w:numId w:val="29"/>
        </w:numPr>
        <w:tabs>
          <w:tab w:val="left" w:pos="4456"/>
          <w:tab w:val="left" w:pos="4989"/>
          <w:tab w:val="left" w:pos="6904"/>
        </w:tabs>
        <w:autoSpaceDE w:val="0"/>
        <w:autoSpaceDN w:val="0"/>
        <w:adjustRightInd w:val="0"/>
        <w:spacing w:after="0" w:line="240" w:lineRule="auto"/>
        <w:rPr>
          <w:rFonts w:ascii="Czcionka tekstu podstawowego" w:hAnsi="Czcionka tekstu podstawowego" w:cs="Czcionka tekstu podstawowego"/>
          <w:color w:val="000000"/>
        </w:rPr>
      </w:pPr>
      <w:r>
        <w:rPr>
          <w:rFonts w:ascii="Czcionka tekstu podstawowego" w:hAnsi="Czcionka tekstu podstawowego" w:cs="Czcionka tekstu podstawowego"/>
          <w:color w:val="000000"/>
        </w:rPr>
        <w:t xml:space="preserve">AZP </w:t>
      </w:r>
      <w:r w:rsidRPr="000462A6">
        <w:rPr>
          <w:rFonts w:ascii="Czcionka tekstu podstawowego" w:hAnsi="Czcionka tekstu podstawowego" w:cs="Czcionka tekstu podstawowego"/>
          <w:color w:val="000000"/>
        </w:rPr>
        <w:t>115-57</w:t>
      </w:r>
      <w:r>
        <w:rPr>
          <w:rFonts w:ascii="Czcionka tekstu podstawowego" w:hAnsi="Czcionka tekstu podstawowego" w:cs="Czcionka tekstu podstawowego"/>
          <w:color w:val="000000"/>
        </w:rPr>
        <w:t>/6, st. nr 5 w Ludźmierzu;</w:t>
      </w:r>
    </w:p>
    <w:p w14:paraId="74C86E64" w14:textId="77777777" w:rsidR="005A3862" w:rsidRPr="000462A6" w:rsidRDefault="005A3862" w:rsidP="005A3862">
      <w:pPr>
        <w:pStyle w:val="Akapitzlist"/>
        <w:numPr>
          <w:ilvl w:val="1"/>
          <w:numId w:val="29"/>
        </w:numPr>
        <w:tabs>
          <w:tab w:val="left" w:pos="4456"/>
          <w:tab w:val="left" w:pos="6904"/>
        </w:tabs>
        <w:autoSpaceDE w:val="0"/>
        <w:autoSpaceDN w:val="0"/>
        <w:adjustRightInd w:val="0"/>
        <w:spacing w:after="0" w:line="240" w:lineRule="auto"/>
        <w:rPr>
          <w:rFonts w:ascii="Czcionka tekstu podstawowego" w:hAnsi="Czcionka tekstu podstawowego" w:cs="Czcionka tekstu podstawowego"/>
          <w:color w:val="000000"/>
        </w:rPr>
      </w:pPr>
      <w:r>
        <w:rPr>
          <w:rFonts w:ascii="Czcionka tekstu podstawowego" w:hAnsi="Czcionka tekstu podstawowego" w:cs="Czcionka tekstu podstawowego"/>
          <w:color w:val="000000"/>
        </w:rPr>
        <w:t xml:space="preserve">AZP </w:t>
      </w:r>
      <w:r w:rsidRPr="000462A6">
        <w:rPr>
          <w:rFonts w:ascii="Czcionka tekstu podstawowego" w:hAnsi="Czcionka tekstu podstawowego" w:cs="Czcionka tekstu podstawowego"/>
          <w:color w:val="000000"/>
        </w:rPr>
        <w:t>115-57</w:t>
      </w:r>
      <w:r>
        <w:rPr>
          <w:rFonts w:ascii="Czcionka tekstu podstawowego" w:hAnsi="Czcionka tekstu podstawowego" w:cs="Czcionka tekstu podstawowego"/>
          <w:color w:val="000000"/>
        </w:rPr>
        <w:t>/7, st. nr 6 w Ludźmierzu.</w:t>
      </w:r>
    </w:p>
    <w:p w14:paraId="60436E3B" w14:textId="77777777" w:rsidR="005A3862" w:rsidRPr="005A3862" w:rsidRDefault="005A3862" w:rsidP="005A3862">
      <w:pPr>
        <w:pStyle w:val="standard"/>
        <w:numPr>
          <w:ilvl w:val="0"/>
          <w:numId w:val="2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5A3862">
        <w:rPr>
          <w:rFonts w:ascii="Calibri" w:hAnsi="Calibri" w:cs="Calibri"/>
          <w:color w:val="000000"/>
          <w:szCs w:val="22"/>
        </w:rPr>
        <w:t xml:space="preserve">W </w:t>
      </w:r>
      <w:r w:rsidRPr="005A3862">
        <w:rPr>
          <w:rFonts w:ascii="Calibri" w:hAnsi="Calibri" w:cs="Calibri"/>
          <w:color w:val="000000" w:themeColor="text1"/>
          <w:szCs w:val="22"/>
        </w:rPr>
        <w:t>obrębie</w:t>
      </w:r>
      <w:r w:rsidRPr="005A3862">
        <w:rPr>
          <w:rFonts w:ascii="Calibri" w:hAnsi="Calibri" w:cs="Calibri"/>
          <w:color w:val="000000"/>
          <w:szCs w:val="22"/>
        </w:rPr>
        <w:t xml:space="preserve"> stanowisk archeologicznych działania inwestycyjne, w tym prace ziemne, należy prowadzić zgodnie z obowiązującymi przepisami odrębnymi z zakresu ochrony zabytków.</w:t>
      </w:r>
      <w:r w:rsidRPr="005A3862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51F06A7B" w14:textId="77777777" w:rsidR="0061242C" w:rsidRPr="00F90876" w:rsidRDefault="0061242C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F31E13B" w14:textId="77777777" w:rsidR="00F47ADC" w:rsidRPr="00F90876" w:rsidRDefault="00F47ADC" w:rsidP="007A4449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bCs/>
          <w:color w:val="000000"/>
          <w:sz w:val="22"/>
          <w:szCs w:val="22"/>
        </w:rPr>
        <w:t>§</w:t>
      </w:r>
      <w:r w:rsidR="00146432" w:rsidRPr="00F90876">
        <w:rPr>
          <w:rFonts w:ascii="Calibri" w:hAnsi="Calibri" w:cs="Calibri"/>
          <w:b/>
          <w:bCs/>
          <w:color w:val="000000"/>
          <w:sz w:val="22"/>
          <w:szCs w:val="22"/>
        </w:rPr>
        <w:t>11</w:t>
      </w:r>
      <w:r w:rsidRPr="00F90876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079A412B" w14:textId="77777777" w:rsidR="00A22649" w:rsidRPr="00F90876" w:rsidRDefault="00A22649" w:rsidP="007A4449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color w:val="FF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Zasady i warunki scalania i podziału nieruchomości</w:t>
      </w:r>
      <w:r w:rsidR="0088581A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</w:p>
    <w:p w14:paraId="43C2D2F5" w14:textId="77777777" w:rsidR="00A22649" w:rsidRPr="00F90876" w:rsidRDefault="00A22649" w:rsidP="007A4449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423CDA8" w14:textId="77777777" w:rsidR="00F47ADC" w:rsidRPr="00F90876" w:rsidRDefault="00F47ADC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Ustala się </w:t>
      </w:r>
      <w:r w:rsidRPr="00F90876">
        <w:rPr>
          <w:rFonts w:ascii="Calibri" w:hAnsi="Calibri" w:cs="Calibri"/>
          <w:bCs/>
          <w:szCs w:val="22"/>
        </w:rPr>
        <w:t>zasady</w:t>
      </w:r>
      <w:r w:rsidRPr="00F90876">
        <w:rPr>
          <w:rFonts w:ascii="Calibri" w:hAnsi="Calibri" w:cs="Calibri"/>
          <w:szCs w:val="22"/>
        </w:rPr>
        <w:t xml:space="preserve"> dotyczące </w:t>
      </w:r>
      <w:r w:rsidR="004C2267" w:rsidRPr="00F90876">
        <w:rPr>
          <w:rFonts w:ascii="Calibri" w:hAnsi="Calibri" w:cs="Calibri"/>
          <w:szCs w:val="22"/>
        </w:rPr>
        <w:t xml:space="preserve">szczegółowych </w:t>
      </w:r>
      <w:r w:rsidRPr="00F90876">
        <w:rPr>
          <w:rFonts w:ascii="Calibri" w:hAnsi="Calibri" w:cs="Calibri"/>
          <w:szCs w:val="22"/>
        </w:rPr>
        <w:t>zasad i warunków scalania i podziału nieruchomości:</w:t>
      </w:r>
    </w:p>
    <w:p w14:paraId="0C9578E8" w14:textId="25298E1A" w:rsidR="00A22A4A" w:rsidRPr="00F90876" w:rsidRDefault="00A22A4A" w:rsidP="00B26227">
      <w:pPr>
        <w:numPr>
          <w:ilvl w:val="0"/>
          <w:numId w:val="81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nie ustala się </w:t>
      </w:r>
      <w:r w:rsidR="00AB1D1A" w:rsidRPr="00F90876">
        <w:rPr>
          <w:rFonts w:ascii="Calibri" w:hAnsi="Calibri" w:cs="Calibri"/>
          <w:sz w:val="22"/>
          <w:szCs w:val="22"/>
        </w:rPr>
        <w:t xml:space="preserve">planem </w:t>
      </w:r>
      <w:r w:rsidRPr="00F90876">
        <w:rPr>
          <w:rFonts w:ascii="Calibri" w:hAnsi="Calibri" w:cs="Calibri"/>
          <w:sz w:val="22"/>
          <w:szCs w:val="22"/>
        </w:rPr>
        <w:t xml:space="preserve">terenów wymagających przeprowadzenia scaleń i podziału nieruchomości; </w:t>
      </w:r>
      <w:r w:rsidR="00FA1F51" w:rsidRPr="00F90876">
        <w:rPr>
          <w:rFonts w:ascii="Calibri" w:hAnsi="Calibri" w:cs="Calibri"/>
          <w:sz w:val="22"/>
          <w:szCs w:val="22"/>
        </w:rPr>
        <w:t xml:space="preserve">w przypadku podjęcia procedury scaleń i podziału nieruchomości </w:t>
      </w:r>
      <w:r w:rsidR="003939DC" w:rsidRPr="00F90876">
        <w:rPr>
          <w:rFonts w:ascii="Calibri" w:hAnsi="Calibri" w:cs="Calibri"/>
          <w:sz w:val="22"/>
          <w:szCs w:val="22"/>
        </w:rPr>
        <w:t>o</w:t>
      </w:r>
      <w:r w:rsidR="00D57D57">
        <w:rPr>
          <w:rFonts w:ascii="Calibri" w:hAnsi="Calibri" w:cs="Calibri"/>
          <w:sz w:val="22"/>
          <w:szCs w:val="22"/>
        </w:rPr>
        <w:t> </w:t>
      </w:r>
      <w:r w:rsidR="003939DC" w:rsidRPr="00F90876">
        <w:rPr>
          <w:rFonts w:ascii="Calibri" w:hAnsi="Calibri" w:cs="Calibri"/>
          <w:sz w:val="22"/>
          <w:szCs w:val="22"/>
        </w:rPr>
        <w:t>przeznaczeniu budowlanym</w:t>
      </w:r>
      <w:r w:rsidR="0017787D" w:rsidRPr="00F90876">
        <w:rPr>
          <w:rFonts w:ascii="Calibri" w:hAnsi="Calibri" w:cs="Calibri"/>
          <w:sz w:val="22"/>
          <w:szCs w:val="22"/>
        </w:rPr>
        <w:t>,</w:t>
      </w:r>
      <w:r w:rsidR="003939DC" w:rsidRPr="00F90876">
        <w:rPr>
          <w:rFonts w:ascii="Calibri" w:hAnsi="Calibri" w:cs="Calibri"/>
          <w:sz w:val="22"/>
          <w:szCs w:val="22"/>
        </w:rPr>
        <w:t xml:space="preserve"> </w:t>
      </w:r>
      <w:r w:rsidR="0017787D" w:rsidRPr="00F90876">
        <w:rPr>
          <w:rFonts w:ascii="Calibri" w:hAnsi="Calibri" w:cs="Calibri"/>
          <w:sz w:val="22"/>
          <w:szCs w:val="22"/>
        </w:rPr>
        <w:t xml:space="preserve">na wniosek właścicieli, bądź użytkowników wieczystych nieruchomości, należy postępować zgodnie </w:t>
      </w:r>
      <w:r w:rsidR="00FA1F51" w:rsidRPr="00F90876">
        <w:rPr>
          <w:rFonts w:ascii="Calibri" w:hAnsi="Calibri" w:cs="Calibri"/>
          <w:sz w:val="22"/>
          <w:szCs w:val="22"/>
        </w:rPr>
        <w:t xml:space="preserve">z </w:t>
      </w:r>
      <w:r w:rsidR="0017787D" w:rsidRPr="00F90876">
        <w:rPr>
          <w:rFonts w:ascii="Calibri" w:hAnsi="Calibri" w:cs="Calibri"/>
          <w:sz w:val="22"/>
          <w:szCs w:val="22"/>
        </w:rPr>
        <w:t xml:space="preserve">zasadami: </w:t>
      </w:r>
    </w:p>
    <w:p w14:paraId="5D4C0BB6" w14:textId="77777777" w:rsidR="00C3793C" w:rsidRPr="00F90876" w:rsidRDefault="00C3793C" w:rsidP="00B26227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postępowanie powinno się odbywać na warunkach określonych w przepisach odrębnych,</w:t>
      </w:r>
    </w:p>
    <w:p w14:paraId="496A1E22" w14:textId="77777777" w:rsidR="003939DC" w:rsidRPr="00F90876" w:rsidRDefault="003939DC" w:rsidP="00B26227">
      <w:pPr>
        <w:numPr>
          <w:ilvl w:val="0"/>
          <w:numId w:val="82"/>
        </w:numPr>
        <w:suppressAutoHyphens/>
        <w:spacing w:line="276" w:lineRule="auto"/>
        <w:jc w:val="both"/>
        <w:rPr>
          <w:rStyle w:val="hgkelc"/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każda nowo wydzielana działka budowlana </w:t>
      </w:r>
      <w:r w:rsidR="000425B8" w:rsidRPr="00F90876">
        <w:rPr>
          <w:rFonts w:ascii="Calibri" w:hAnsi="Calibri" w:cs="Calibri"/>
          <w:sz w:val="22"/>
          <w:szCs w:val="22"/>
        </w:rPr>
        <w:t xml:space="preserve">z gruntów scalonych </w:t>
      </w:r>
      <w:r w:rsidRPr="00F90876">
        <w:rPr>
          <w:rFonts w:ascii="Calibri" w:hAnsi="Calibri" w:cs="Calibri"/>
          <w:sz w:val="22"/>
          <w:szCs w:val="22"/>
        </w:rPr>
        <w:t>musi mieć zapewniony dostęp do drogi publicznej,</w:t>
      </w:r>
      <w:r w:rsidR="00342993" w:rsidRPr="00F90876">
        <w:rPr>
          <w:rFonts w:ascii="Calibri" w:hAnsi="Calibri" w:cs="Calibri"/>
          <w:sz w:val="22"/>
          <w:szCs w:val="22"/>
        </w:rPr>
        <w:t xml:space="preserve"> </w:t>
      </w:r>
    </w:p>
    <w:p w14:paraId="0712D01A" w14:textId="77777777" w:rsidR="004C2267" w:rsidRPr="00F90876" w:rsidRDefault="004C2267" w:rsidP="00B26227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kąt zawarty między granicami działki </w:t>
      </w:r>
      <w:r w:rsidR="00D056B8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budowlanej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dochodzącymi do drogi, a granicą tej drogi powinien się mieścić w przedziale pomiędzy </w:t>
      </w:r>
      <w:r w:rsidR="001A55F6" w:rsidRPr="00F90876">
        <w:rPr>
          <w:rFonts w:ascii="Calibri" w:hAnsi="Calibri" w:cs="Calibri"/>
          <w:color w:val="000000" w:themeColor="text1"/>
          <w:sz w:val="22"/>
          <w:szCs w:val="22"/>
        </w:rPr>
        <w:t>15</w:t>
      </w:r>
      <w:r w:rsidRPr="00F90876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o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– 1</w:t>
      </w:r>
      <w:r w:rsidR="00C3793C" w:rsidRPr="00F90876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F90876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o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77C62F70" w14:textId="77777777" w:rsidR="004C2267" w:rsidRPr="00F90876" w:rsidRDefault="004C2267" w:rsidP="00B26227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front nowo wydzielanych działek budowlanych </w:t>
      </w:r>
      <w:r w:rsidR="00D06521" w:rsidRPr="00F90876">
        <w:rPr>
          <w:rFonts w:ascii="Calibri" w:hAnsi="Calibri" w:cs="Calibri"/>
          <w:color w:val="000000" w:themeColor="text1"/>
          <w:sz w:val="22"/>
          <w:szCs w:val="22"/>
        </w:rPr>
        <w:t>powinien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mieć szerokość nie mniejszą niż </w:t>
      </w:r>
      <w:r w:rsidR="00981CAD" w:rsidRPr="00F90876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BA1FE5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m,</w:t>
      </w:r>
    </w:p>
    <w:p w14:paraId="0916CC29" w14:textId="77777777" w:rsidR="004C2267" w:rsidRPr="00F90876" w:rsidRDefault="004C2267" w:rsidP="00B26227">
      <w:pPr>
        <w:numPr>
          <w:ilvl w:val="0"/>
          <w:numId w:val="82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wielkość nowo wydzielanych działek budowlanych nie może być mniejsza niż:</w:t>
      </w:r>
    </w:p>
    <w:p w14:paraId="4AA2E6BC" w14:textId="50533FB0" w:rsidR="00F24856" w:rsidRPr="00052D98" w:rsidRDefault="00F24856" w:rsidP="00B26227">
      <w:pPr>
        <w:numPr>
          <w:ilvl w:val="1"/>
          <w:numId w:val="82"/>
        </w:numPr>
        <w:spacing w:line="276" w:lineRule="auto"/>
        <w:jc w:val="both"/>
        <w:rPr>
          <w:rStyle w:val="Styl11pt"/>
          <w:rFonts w:ascii="Calibri" w:hAnsi="Calibri" w:cs="Calibri"/>
          <w:szCs w:val="22"/>
        </w:rPr>
      </w:pPr>
      <w:bookmarkStart w:id="6" w:name="_Hlk136252449"/>
      <w:r w:rsidRPr="00756CE2">
        <w:rPr>
          <w:rFonts w:ascii="Calibri" w:hAnsi="Calibri" w:cs="Calibri"/>
          <w:sz w:val="22"/>
          <w:szCs w:val="22"/>
        </w:rPr>
        <w:t xml:space="preserve">dla terenów o przeznaczeniu </w:t>
      </w:r>
      <w:r w:rsidR="00B93CCA">
        <w:rPr>
          <w:rFonts w:ascii="Calibri" w:hAnsi="Calibri" w:cs="Calibri"/>
          <w:b/>
          <w:sz w:val="22"/>
          <w:szCs w:val="22"/>
        </w:rPr>
        <w:t>MN:</w:t>
      </w:r>
      <w:r w:rsidR="00FC4BE1">
        <w:rPr>
          <w:rFonts w:ascii="Calibri" w:hAnsi="Calibri" w:cs="Calibri"/>
          <w:b/>
          <w:sz w:val="22"/>
          <w:szCs w:val="22"/>
        </w:rPr>
        <w:t xml:space="preserve"> </w:t>
      </w:r>
      <w:r w:rsidR="00052D98" w:rsidRPr="00052D98">
        <w:rPr>
          <w:rFonts w:ascii="Calibri" w:hAnsi="Calibri" w:cs="Calibri"/>
          <w:b/>
          <w:sz w:val="22"/>
          <w:szCs w:val="22"/>
        </w:rPr>
        <w:t>A.1MN1-A.26MN1</w:t>
      </w:r>
      <w:r w:rsidR="00756CE2" w:rsidRPr="00756CE2">
        <w:rPr>
          <w:rFonts w:ascii="Calibri" w:hAnsi="Calibri" w:cs="Calibri"/>
          <w:b/>
          <w:sz w:val="22"/>
          <w:szCs w:val="22"/>
        </w:rPr>
        <w:t xml:space="preserve">, </w:t>
      </w:r>
      <w:r w:rsidR="00052D98" w:rsidRPr="00052D98">
        <w:rPr>
          <w:rFonts w:ascii="Calibri" w:hAnsi="Calibri" w:cs="Calibri"/>
          <w:b/>
          <w:sz w:val="22"/>
          <w:szCs w:val="22"/>
        </w:rPr>
        <w:t>B.1MN1</w:t>
      </w:r>
      <w:r w:rsidRPr="00756CE2">
        <w:rPr>
          <w:rFonts w:ascii="Calibri" w:hAnsi="Calibri" w:cs="Calibri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– 600 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>m</w:t>
      </w:r>
      <w:r w:rsidRPr="00756CE2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 xml:space="preserve">, </w:t>
      </w:r>
      <w:r w:rsidRPr="00756CE2">
        <w:rPr>
          <w:rFonts w:ascii="Calibri" w:hAnsi="Calibri" w:cs="Calibri"/>
          <w:bCs/>
          <w:color w:val="000000" w:themeColor="text1"/>
          <w:sz w:val="22"/>
          <w:szCs w:val="22"/>
        </w:rPr>
        <w:t xml:space="preserve">dla budynków jednorodzinnych bliźniaczych, na jeden budynek bliźniak </w:t>
      </w:r>
      <w:r w:rsidR="00B93CCA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756CE2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500 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>m</w:t>
      </w:r>
      <w:r w:rsidRPr="00756CE2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 xml:space="preserve">, </w:t>
      </w:r>
    </w:p>
    <w:p w14:paraId="0AB4CCFB" w14:textId="39EF501F" w:rsidR="00052D98" w:rsidRPr="00052D98" w:rsidRDefault="00052D98" w:rsidP="00CA1FDD">
      <w:pPr>
        <w:pStyle w:val="Akapitzlist"/>
        <w:numPr>
          <w:ilvl w:val="1"/>
          <w:numId w:val="82"/>
        </w:numPr>
        <w:spacing w:after="0"/>
        <w:ind w:left="1786" w:hanging="357"/>
        <w:rPr>
          <w:rStyle w:val="Styl11pt"/>
          <w:rFonts w:ascii="Calibri" w:eastAsia="Times New Roman" w:hAnsi="Calibri" w:cs="Calibri"/>
          <w:lang w:eastAsia="pl-PL"/>
        </w:rPr>
      </w:pPr>
      <w:r w:rsidRPr="00052D98">
        <w:rPr>
          <w:rStyle w:val="Styl11pt"/>
          <w:rFonts w:ascii="Calibri" w:eastAsia="Times New Roman" w:hAnsi="Calibri" w:cs="Calibri"/>
          <w:lang w:eastAsia="pl-PL"/>
        </w:rPr>
        <w:t xml:space="preserve">dla terenów o przeznaczeniu </w:t>
      </w:r>
      <w:r w:rsidR="00CA1FDD" w:rsidRPr="00CA1FDD">
        <w:rPr>
          <w:rStyle w:val="Styl11pt"/>
          <w:rFonts w:ascii="Calibri" w:eastAsia="Times New Roman" w:hAnsi="Calibri" w:cs="Calibri"/>
          <w:b/>
          <w:bCs/>
          <w:lang w:eastAsia="pl-PL"/>
        </w:rPr>
        <w:t>A.1MN2-A.4MN2, B.1MN2-B.6MN2, C.1MN2-C.2MN2, D.1MN2-D.2MN2</w:t>
      </w:r>
      <w:r w:rsidRPr="00052D98">
        <w:rPr>
          <w:rStyle w:val="Styl11pt"/>
          <w:rFonts w:ascii="Calibri" w:eastAsia="Times New Roman" w:hAnsi="Calibri" w:cs="Calibri"/>
          <w:b/>
          <w:bCs/>
          <w:lang w:eastAsia="pl-PL"/>
        </w:rPr>
        <w:t>,</w:t>
      </w:r>
      <w:r w:rsidRPr="00052D98">
        <w:rPr>
          <w:rStyle w:val="Styl11pt"/>
          <w:rFonts w:ascii="Calibri" w:eastAsia="Times New Roman" w:hAnsi="Calibri" w:cs="Calibri"/>
          <w:lang w:eastAsia="pl-PL"/>
        </w:rPr>
        <w:t xml:space="preserve"> dla budynków jednorodzinnych wolnostojących – 1000 m2, dla budynków jednorodzinnych bliźniaczych, na jeden budynek bliźniak - 800 m2,</w:t>
      </w:r>
    </w:p>
    <w:p w14:paraId="667A89B8" w14:textId="04B290AF" w:rsidR="00756CE2" w:rsidRPr="00756CE2" w:rsidRDefault="00756CE2" w:rsidP="00CA1FDD">
      <w:pPr>
        <w:numPr>
          <w:ilvl w:val="1"/>
          <w:numId w:val="82"/>
        </w:numPr>
        <w:spacing w:line="276" w:lineRule="auto"/>
        <w:ind w:left="1786" w:hanging="357"/>
        <w:jc w:val="both"/>
        <w:rPr>
          <w:rFonts w:ascii="Calibri" w:hAnsi="Calibri" w:cs="Calibri"/>
          <w:sz w:val="22"/>
          <w:szCs w:val="22"/>
        </w:rPr>
      </w:pPr>
      <w:r w:rsidRPr="00756CE2">
        <w:rPr>
          <w:rFonts w:ascii="Calibri" w:hAnsi="Calibri" w:cs="Calibri"/>
          <w:sz w:val="22"/>
          <w:szCs w:val="22"/>
        </w:rPr>
        <w:t xml:space="preserve">dla terenów o przeznaczeniu </w:t>
      </w:r>
      <w:r w:rsidRPr="00756CE2">
        <w:rPr>
          <w:rFonts w:ascii="Calibri" w:hAnsi="Calibri" w:cs="Calibri"/>
          <w:b/>
          <w:sz w:val="22"/>
          <w:szCs w:val="22"/>
        </w:rPr>
        <w:t xml:space="preserve">MU: </w:t>
      </w:r>
      <w:r w:rsidR="00CA1FDD" w:rsidRPr="00CA1FDD">
        <w:rPr>
          <w:rFonts w:ascii="Calibri" w:hAnsi="Calibri" w:cs="Calibri"/>
          <w:b/>
          <w:bCs/>
          <w:sz w:val="22"/>
          <w:szCs w:val="22"/>
        </w:rPr>
        <w:t>A.1MU1-A.3MU1</w:t>
      </w:r>
      <w:r w:rsidR="00B93CCA">
        <w:rPr>
          <w:rFonts w:ascii="Calibri" w:hAnsi="Calibri" w:cs="Calibri"/>
          <w:sz w:val="22"/>
          <w:szCs w:val="22"/>
        </w:rPr>
        <w:t>–</w:t>
      </w:r>
      <w:r w:rsidRPr="00756CE2">
        <w:rPr>
          <w:rFonts w:ascii="Calibri" w:hAnsi="Calibri" w:cs="Calibri"/>
          <w:sz w:val="22"/>
          <w:szCs w:val="22"/>
        </w:rPr>
        <w:t xml:space="preserve"> 800 </w:t>
      </w:r>
      <w:r w:rsidRPr="00756CE2">
        <w:rPr>
          <w:rStyle w:val="Styl11pt"/>
          <w:rFonts w:ascii="Calibri" w:hAnsi="Calibri" w:cs="Calibri"/>
          <w:szCs w:val="22"/>
        </w:rPr>
        <w:t>m</w:t>
      </w:r>
      <w:r w:rsidRPr="00756CE2">
        <w:rPr>
          <w:rStyle w:val="Styl11pt"/>
          <w:rFonts w:ascii="Calibri" w:hAnsi="Calibri" w:cs="Calibri"/>
          <w:szCs w:val="22"/>
          <w:vertAlign w:val="superscript"/>
        </w:rPr>
        <w:t xml:space="preserve">2 </w:t>
      </w:r>
      <w:r w:rsidRPr="00756CE2">
        <w:rPr>
          <w:rStyle w:val="Styl11pt"/>
          <w:rFonts w:ascii="Calibri" w:hAnsi="Calibri" w:cs="Calibri"/>
          <w:szCs w:val="22"/>
        </w:rPr>
        <w:t>;</w:t>
      </w:r>
    </w:p>
    <w:p w14:paraId="0602465E" w14:textId="004FA797" w:rsidR="00F24856" w:rsidRPr="00756CE2" w:rsidRDefault="00F24856" w:rsidP="00B26227">
      <w:pPr>
        <w:numPr>
          <w:ilvl w:val="1"/>
          <w:numId w:val="82"/>
        </w:numPr>
        <w:spacing w:line="276" w:lineRule="auto"/>
        <w:jc w:val="both"/>
        <w:rPr>
          <w:rStyle w:val="Styl11pt"/>
          <w:rFonts w:ascii="Calibri" w:hAnsi="Calibri" w:cs="Calibri"/>
          <w:color w:val="000000" w:themeColor="text1"/>
          <w:szCs w:val="22"/>
        </w:rPr>
      </w:pP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dla terenów o przeznaczeniu </w:t>
      </w:r>
      <w:r w:rsidRPr="00756CE2">
        <w:rPr>
          <w:rStyle w:val="Styl11pt"/>
          <w:rFonts w:ascii="Calibri" w:hAnsi="Calibri" w:cs="Calibri"/>
          <w:b/>
          <w:bCs/>
          <w:color w:val="000000" w:themeColor="text1"/>
          <w:szCs w:val="22"/>
        </w:rPr>
        <w:t>MU: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CA1FDD" w:rsidRPr="00CA1FDD">
        <w:rPr>
          <w:rFonts w:ascii="Calibri" w:hAnsi="Calibri" w:cs="Calibri"/>
          <w:b/>
          <w:color w:val="000000" w:themeColor="text1"/>
          <w:sz w:val="22"/>
          <w:szCs w:val="22"/>
        </w:rPr>
        <w:t>A.1MU2-A.16MU2, B.1MU2, D.1MU2-D.2MU2</w:t>
      </w:r>
      <w:r w:rsidR="00756CE2" w:rsidRPr="00756CE2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B93CCA" w:rsidRPr="00B93CCA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>000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 xml:space="preserve"> m</w:t>
      </w:r>
      <w:r w:rsidRPr="00756CE2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>,</w:t>
      </w:r>
    </w:p>
    <w:p w14:paraId="2052348E" w14:textId="4D8978C2" w:rsidR="00F24856" w:rsidRPr="00756CE2" w:rsidRDefault="00F24856" w:rsidP="00B26227">
      <w:pPr>
        <w:numPr>
          <w:ilvl w:val="1"/>
          <w:numId w:val="8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56CE2">
        <w:rPr>
          <w:rFonts w:ascii="Calibri" w:hAnsi="Calibri" w:cs="Calibri"/>
          <w:color w:val="000000" w:themeColor="text1"/>
          <w:sz w:val="22"/>
          <w:szCs w:val="22"/>
        </w:rPr>
        <w:t xml:space="preserve">dla terenów o przeznaczeniu 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MM: </w:t>
      </w:r>
      <w:r w:rsidR="00CA1FDD" w:rsidRPr="00CA1FDD">
        <w:rPr>
          <w:rFonts w:ascii="Calibri" w:hAnsi="Calibri" w:cs="Calibri"/>
          <w:b/>
          <w:bCs/>
          <w:color w:val="000000" w:themeColor="text1"/>
          <w:sz w:val="22"/>
          <w:szCs w:val="22"/>
        </w:rPr>
        <w:t>A.1MM1-A.</w:t>
      </w:r>
      <w:r w:rsidR="00797AEE">
        <w:rPr>
          <w:rFonts w:ascii="Calibri" w:hAnsi="Calibri" w:cs="Calibri"/>
          <w:b/>
          <w:bCs/>
          <w:color w:val="000000" w:themeColor="text1"/>
          <w:sz w:val="22"/>
          <w:szCs w:val="22"/>
        </w:rPr>
        <w:t>5</w:t>
      </w:r>
      <w:r w:rsidR="00CA1FDD" w:rsidRPr="00CA1FDD">
        <w:rPr>
          <w:rFonts w:ascii="Calibri" w:hAnsi="Calibri" w:cs="Calibri"/>
          <w:b/>
          <w:bCs/>
          <w:color w:val="000000" w:themeColor="text1"/>
          <w:sz w:val="22"/>
          <w:szCs w:val="22"/>
        </w:rPr>
        <w:t>MM1, B.1MM1; A.1MM2-A.</w:t>
      </w:r>
      <w:r w:rsidR="00797AEE">
        <w:rPr>
          <w:rFonts w:ascii="Calibri" w:hAnsi="Calibri" w:cs="Calibri"/>
          <w:b/>
          <w:bCs/>
          <w:color w:val="000000" w:themeColor="text1"/>
          <w:sz w:val="22"/>
          <w:szCs w:val="22"/>
        </w:rPr>
        <w:t>6</w:t>
      </w:r>
      <w:r w:rsidR="00CA1FDD" w:rsidRPr="00CA1FDD">
        <w:rPr>
          <w:rFonts w:ascii="Calibri" w:hAnsi="Calibri" w:cs="Calibri"/>
          <w:b/>
          <w:bCs/>
          <w:color w:val="000000" w:themeColor="text1"/>
          <w:sz w:val="22"/>
          <w:szCs w:val="22"/>
        </w:rPr>
        <w:t>MM2, D.1MM2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B93CCA" w:rsidRPr="00B93CCA">
        <w:rPr>
          <w:rFonts w:ascii="Calibri" w:hAnsi="Calibri" w:cs="Calibri"/>
          <w:bCs/>
          <w:color w:val="000000" w:themeColor="text1"/>
          <w:sz w:val="22"/>
          <w:szCs w:val="22"/>
        </w:rPr>
        <w:t>–</w:t>
      </w:r>
      <w:r w:rsidRPr="00756CE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756CE2">
        <w:rPr>
          <w:rFonts w:ascii="Calibri" w:hAnsi="Calibri" w:cs="Calibri"/>
          <w:color w:val="000000" w:themeColor="text1"/>
          <w:sz w:val="22"/>
          <w:szCs w:val="22"/>
        </w:rPr>
        <w:t>000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 xml:space="preserve"> m</w:t>
      </w:r>
      <w:r w:rsidRPr="00756CE2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Pr="00756CE2">
        <w:rPr>
          <w:rStyle w:val="Styl11pt"/>
          <w:rFonts w:ascii="Calibri" w:hAnsi="Calibri" w:cs="Calibri"/>
          <w:color w:val="000000" w:themeColor="text1"/>
          <w:szCs w:val="22"/>
        </w:rPr>
        <w:t>,</w:t>
      </w:r>
    </w:p>
    <w:p w14:paraId="0CB6EC1A" w14:textId="77777777" w:rsidR="00F24856" w:rsidRPr="00756CE2" w:rsidRDefault="00F24856" w:rsidP="00B26227">
      <w:pPr>
        <w:numPr>
          <w:ilvl w:val="1"/>
          <w:numId w:val="8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56CE2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dla pozostałych terenów budowlanych nie ustala się minimalnej powierzchni nowo wydzielanych działek, przy zagospodarowywaniu terenów obowiązują przepisy odrębne; </w:t>
      </w:r>
    </w:p>
    <w:p w14:paraId="608C63FB" w14:textId="77777777" w:rsidR="000425B8" w:rsidRPr="00F90876" w:rsidRDefault="00C05288" w:rsidP="00B26227">
      <w:pPr>
        <w:numPr>
          <w:ilvl w:val="0"/>
          <w:numId w:val="81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w przypadku przeprowadzania podziałów lub łączenia nieruchomości ustala się następujące zasady:</w:t>
      </w:r>
      <w:bookmarkEnd w:id="6"/>
      <w:r w:rsidR="00773EEC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04E4796A" w14:textId="77777777" w:rsidR="00050385" w:rsidRPr="00F90876" w:rsidRDefault="00050385" w:rsidP="00B26227">
      <w:pPr>
        <w:numPr>
          <w:ilvl w:val="0"/>
          <w:numId w:val="102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podziałów lub łączenia nieruchomości można dokonać, jeżeli jest on zgodny z ustaleniami planu oraz z przepisami odrębnymi z zakresu gospodarki nieruchomościami, dróg publicznych oraz ochrony gruntów rolnych i leśnych;</w:t>
      </w:r>
    </w:p>
    <w:p w14:paraId="4C129A32" w14:textId="77777777" w:rsidR="00050385" w:rsidRPr="00F90876" w:rsidRDefault="00050385" w:rsidP="00B26227">
      <w:pPr>
        <w:numPr>
          <w:ilvl w:val="0"/>
          <w:numId w:val="102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każda nowo wydzielana działka budowlana musi mieć zapewniony dostęp do drogi publicznej. </w:t>
      </w:r>
    </w:p>
    <w:p w14:paraId="00B23CF8" w14:textId="6C7DA00F" w:rsidR="0017787D" w:rsidRPr="00F90876" w:rsidRDefault="0017787D" w:rsidP="00B26227">
      <w:pPr>
        <w:numPr>
          <w:ilvl w:val="0"/>
          <w:numId w:val="81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przy nowych podziałach terenów oznaczonych na rysunku planu symbolem przeznaczenia</w:t>
      </w:r>
      <w:r w:rsidR="00E0687F" w:rsidRPr="00F90876">
        <w:rPr>
          <w:rFonts w:ascii="Calibri" w:hAnsi="Calibri" w:cs="Calibri"/>
          <w:b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sz w:val="22"/>
          <w:szCs w:val="22"/>
        </w:rPr>
        <w:t>R</w:t>
      </w:r>
      <w:r w:rsidRPr="00F90876">
        <w:rPr>
          <w:rFonts w:ascii="Calibri" w:hAnsi="Calibri" w:cs="Calibri"/>
          <w:sz w:val="22"/>
          <w:szCs w:val="22"/>
        </w:rPr>
        <w:t xml:space="preserve">, </w:t>
      </w:r>
      <w:r w:rsidRPr="00F90876">
        <w:rPr>
          <w:rFonts w:ascii="Calibri" w:hAnsi="Calibri" w:cs="Calibri"/>
          <w:b/>
          <w:sz w:val="22"/>
          <w:szCs w:val="22"/>
        </w:rPr>
        <w:t>ZN</w:t>
      </w:r>
      <w:r w:rsidR="00756CE2">
        <w:rPr>
          <w:rFonts w:ascii="Calibri" w:hAnsi="Calibri" w:cs="Calibri"/>
          <w:b/>
          <w:sz w:val="22"/>
          <w:szCs w:val="22"/>
        </w:rPr>
        <w:t>, ZI</w:t>
      </w:r>
      <w:r w:rsidRPr="00F90876">
        <w:rPr>
          <w:rFonts w:ascii="Calibri" w:hAnsi="Calibri" w:cs="Calibri"/>
          <w:sz w:val="22"/>
          <w:szCs w:val="22"/>
        </w:rPr>
        <w:t xml:space="preserve"> należy stosować przepisy odrębne </w:t>
      </w:r>
      <w:r w:rsidR="00703082" w:rsidRPr="00F90876">
        <w:rPr>
          <w:rFonts w:ascii="Calibri" w:hAnsi="Calibri" w:cs="Calibri"/>
          <w:sz w:val="22"/>
          <w:szCs w:val="22"/>
        </w:rPr>
        <w:t>z zakresu ochrony gruntów rolnych</w:t>
      </w:r>
      <w:r w:rsidR="00CE5926" w:rsidRPr="00F90876">
        <w:rPr>
          <w:rFonts w:ascii="Calibri" w:hAnsi="Calibri" w:cs="Calibri"/>
          <w:sz w:val="22"/>
          <w:szCs w:val="22"/>
        </w:rPr>
        <w:t xml:space="preserve"> i leśnych </w:t>
      </w:r>
      <w:r w:rsidRPr="00F90876">
        <w:rPr>
          <w:rFonts w:ascii="Calibri" w:hAnsi="Calibri" w:cs="Calibri"/>
          <w:sz w:val="22"/>
          <w:szCs w:val="22"/>
        </w:rPr>
        <w:t>– jak przy podziałach gruntów rolnych.</w:t>
      </w:r>
    </w:p>
    <w:p w14:paraId="50D9B08A" w14:textId="77777777" w:rsidR="00D1650E" w:rsidRPr="00F90876" w:rsidRDefault="00D1650E" w:rsidP="00AB494B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A566BAF" w14:textId="77777777" w:rsidR="00473967" w:rsidRPr="00F90876" w:rsidRDefault="00473967" w:rsidP="00AB494B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color w:val="000000"/>
          <w:sz w:val="22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 w:val="22"/>
          <w:szCs w:val="22"/>
        </w:rPr>
        <w:t>1</w:t>
      </w:r>
      <w:r w:rsidR="00146432" w:rsidRPr="00F90876">
        <w:rPr>
          <w:rFonts w:ascii="Calibri" w:hAnsi="Calibri" w:cs="Calibri"/>
          <w:b/>
          <w:color w:val="000000"/>
          <w:sz w:val="22"/>
          <w:szCs w:val="22"/>
        </w:rPr>
        <w:t>2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706DFDCD" w14:textId="77777777" w:rsidR="006331FA" w:rsidRPr="00F90876" w:rsidRDefault="006331FA" w:rsidP="00AB494B">
      <w:pPr>
        <w:pStyle w:val="Zwykytekst"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Wymagania wynikające z potrzeb kształtowania przestrzeni publicznych</w:t>
      </w:r>
    </w:p>
    <w:p w14:paraId="46AE8A86" w14:textId="77777777" w:rsidR="006331FA" w:rsidRPr="00F90876" w:rsidRDefault="006331FA" w:rsidP="00AB494B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10503A2" w14:textId="15A4698D" w:rsidR="00494BCC" w:rsidRPr="00F90876" w:rsidRDefault="00494BCC" w:rsidP="00AB494B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szCs w:val="22"/>
        </w:rPr>
        <w:t xml:space="preserve">W terenie objętym </w:t>
      </w:r>
      <w:r w:rsidR="001D533F" w:rsidRPr="00F90876">
        <w:rPr>
          <w:rFonts w:ascii="Calibri" w:hAnsi="Calibri" w:cs="Calibri"/>
          <w:szCs w:val="22"/>
        </w:rPr>
        <w:t>p</w:t>
      </w:r>
      <w:r w:rsidRPr="00F90876">
        <w:rPr>
          <w:rFonts w:ascii="Calibri" w:hAnsi="Calibri" w:cs="Calibri"/>
          <w:szCs w:val="22"/>
        </w:rPr>
        <w:t>lanem nie ma obszarów przestrzeni pub</w:t>
      </w:r>
      <w:r w:rsidR="00F15B59" w:rsidRPr="00F90876">
        <w:rPr>
          <w:rFonts w:ascii="Calibri" w:hAnsi="Calibri" w:cs="Calibri"/>
          <w:szCs w:val="22"/>
        </w:rPr>
        <w:t>licznych, w rozumieniu ustawy o </w:t>
      </w:r>
      <w:r w:rsidRPr="00F90876">
        <w:rPr>
          <w:rFonts w:ascii="Calibri" w:hAnsi="Calibri" w:cs="Calibri"/>
          <w:szCs w:val="22"/>
        </w:rPr>
        <w:t>planowaniu i zagospodarowaniu przestrzennym</w:t>
      </w:r>
      <w:r w:rsidR="00121165" w:rsidRPr="00F90876">
        <w:rPr>
          <w:rFonts w:ascii="Calibri" w:hAnsi="Calibri" w:cs="Calibri"/>
          <w:szCs w:val="22"/>
        </w:rPr>
        <w:t>,</w:t>
      </w:r>
      <w:r w:rsidRPr="00F90876">
        <w:rPr>
          <w:rFonts w:ascii="Calibri" w:hAnsi="Calibri" w:cs="Calibri"/>
          <w:szCs w:val="22"/>
        </w:rPr>
        <w:t xml:space="preserve"> art.</w:t>
      </w:r>
      <w:r w:rsidR="00E03D76" w:rsidRPr="00F90876">
        <w:rPr>
          <w:rFonts w:ascii="Calibri" w:hAnsi="Calibri" w:cs="Calibri"/>
          <w:szCs w:val="22"/>
        </w:rPr>
        <w:t xml:space="preserve"> </w:t>
      </w:r>
      <w:r w:rsidRPr="00F90876">
        <w:rPr>
          <w:rFonts w:ascii="Calibri" w:hAnsi="Calibri" w:cs="Calibri"/>
          <w:szCs w:val="22"/>
        </w:rPr>
        <w:t xml:space="preserve">2 pkt. 6 </w:t>
      </w:r>
      <w:r w:rsidR="004E5DBA" w:rsidRPr="009C0037">
        <w:rPr>
          <w:rFonts w:ascii="Calibri" w:hAnsi="Calibri" w:cs="Calibri"/>
          <w:szCs w:val="24"/>
        </w:rPr>
        <w:t>(</w:t>
      </w:r>
      <w:r w:rsidR="009B7C49">
        <w:rPr>
          <w:rFonts w:ascii="Calibri" w:hAnsi="Calibri" w:cs="Calibri"/>
          <w:szCs w:val="24"/>
        </w:rPr>
        <w:t xml:space="preserve">tj. </w:t>
      </w:r>
      <w:r w:rsidR="009B7C49" w:rsidRPr="009B7C49">
        <w:rPr>
          <w:rFonts w:ascii="Calibri" w:hAnsi="Calibri" w:cs="Calibri"/>
          <w:szCs w:val="22"/>
        </w:rPr>
        <w:t xml:space="preserve">Dz. U. z 2024 r. poz. 1130 z </w:t>
      </w:r>
      <w:proofErr w:type="spellStart"/>
      <w:r w:rsidR="009B7C49" w:rsidRPr="009B7C49">
        <w:rPr>
          <w:rFonts w:ascii="Calibri" w:hAnsi="Calibri" w:cs="Calibri"/>
          <w:szCs w:val="22"/>
        </w:rPr>
        <w:t>późn</w:t>
      </w:r>
      <w:proofErr w:type="spellEnd"/>
      <w:r w:rsidR="009B7C49" w:rsidRPr="009B7C49">
        <w:rPr>
          <w:rFonts w:ascii="Calibri" w:hAnsi="Calibri" w:cs="Calibri"/>
          <w:szCs w:val="22"/>
        </w:rPr>
        <w:t>. zm.</w:t>
      </w:r>
      <w:r w:rsidR="004E5DBA" w:rsidRPr="009C0037">
        <w:rPr>
          <w:rFonts w:ascii="Calibri" w:hAnsi="Calibri" w:cs="Calibri"/>
          <w:szCs w:val="24"/>
        </w:rPr>
        <w:t>)</w:t>
      </w:r>
      <w:r w:rsidRPr="00F90876">
        <w:rPr>
          <w:rFonts w:ascii="Calibri" w:hAnsi="Calibri" w:cs="Calibri"/>
          <w:color w:val="000000"/>
          <w:szCs w:val="22"/>
        </w:rPr>
        <w:t>.</w:t>
      </w:r>
    </w:p>
    <w:p w14:paraId="2869263C" w14:textId="77777777" w:rsidR="0068260F" w:rsidRPr="00F90876" w:rsidRDefault="0068260F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64EC911B" w14:textId="77777777" w:rsidR="000640B8" w:rsidRPr="00F90876" w:rsidRDefault="000640B8" w:rsidP="000640B8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hAnsi="Calibri" w:cs="Calibri"/>
          <w:b/>
          <w:color w:val="000000" w:themeColor="text1"/>
          <w:szCs w:val="22"/>
        </w:rPr>
        <w:t>§13.</w:t>
      </w:r>
    </w:p>
    <w:p w14:paraId="62879352" w14:textId="77777777" w:rsidR="000640B8" w:rsidRPr="00F90876" w:rsidRDefault="000640B8" w:rsidP="000640B8">
      <w:pPr>
        <w:spacing w:line="276" w:lineRule="auto"/>
        <w:jc w:val="center"/>
        <w:rPr>
          <w:rFonts w:ascii="Calibri" w:eastAsia="TimesNewRoman" w:hAnsi="Calibri" w:cs="Calibri"/>
          <w:b/>
          <w:color w:val="FF0000"/>
          <w:sz w:val="22"/>
          <w:szCs w:val="22"/>
        </w:rPr>
      </w:pPr>
      <w:r w:rsidRPr="00F90876">
        <w:rPr>
          <w:rFonts w:ascii="Calibri" w:hAnsi="Calibri" w:cs="Calibri"/>
          <w:b/>
          <w:color w:val="000000" w:themeColor="text1"/>
          <w:sz w:val="22"/>
          <w:szCs w:val="22"/>
        </w:rPr>
        <w:t>Strefa</w:t>
      </w:r>
      <w:r w:rsidRPr="00F90876">
        <w:rPr>
          <w:rFonts w:ascii="Calibri" w:eastAsia="TimesNewRoman" w:hAnsi="Calibri" w:cs="Calibri"/>
          <w:b/>
          <w:sz w:val="22"/>
          <w:szCs w:val="22"/>
        </w:rPr>
        <w:t xml:space="preserve"> ochrony korytarzy dolin rzecznych </w:t>
      </w:r>
    </w:p>
    <w:p w14:paraId="062B9AD1" w14:textId="77777777" w:rsidR="000640B8" w:rsidRPr="00F90876" w:rsidRDefault="000640B8" w:rsidP="000640B8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</w:p>
    <w:p w14:paraId="51DEF83A" w14:textId="2DABE972" w:rsidR="000640B8" w:rsidRPr="00F90876" w:rsidRDefault="000640B8" w:rsidP="00B26227">
      <w:pPr>
        <w:pStyle w:val="standard"/>
        <w:numPr>
          <w:ilvl w:val="0"/>
          <w:numId w:val="3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Na </w:t>
      </w:r>
      <w:r w:rsidRPr="00F90876">
        <w:rPr>
          <w:rFonts w:ascii="Calibri" w:hAnsi="Calibri" w:cs="Calibri"/>
          <w:color w:val="000000"/>
          <w:szCs w:val="22"/>
        </w:rPr>
        <w:t xml:space="preserve">rysunku planu wskazuje się i obejmuje ochroną strefę </w:t>
      </w:r>
      <w:r w:rsidRPr="00F90876">
        <w:rPr>
          <w:rFonts w:ascii="Calibri" w:eastAsia="TimesNewRoman" w:hAnsi="Calibri" w:cs="Calibri"/>
          <w:szCs w:val="22"/>
        </w:rPr>
        <w:t>ochrony korytarzy dolin rzecznych</w:t>
      </w:r>
      <w:r w:rsidR="00662AA4" w:rsidRPr="00F90876">
        <w:rPr>
          <w:rFonts w:ascii="Calibri" w:eastAsia="TimesNewRoman" w:hAnsi="Calibri" w:cs="Calibri"/>
          <w:szCs w:val="22"/>
        </w:rPr>
        <w:t xml:space="preserve">, rzek: </w:t>
      </w:r>
      <w:r w:rsidR="00E21EEF" w:rsidRPr="00E21EEF">
        <w:rPr>
          <w:rFonts w:ascii="Calibri" w:eastAsia="TimesNewRoman" w:hAnsi="Calibri" w:cs="Calibri"/>
          <w:szCs w:val="22"/>
        </w:rPr>
        <w:t xml:space="preserve">Dunajec, </w:t>
      </w:r>
      <w:proofErr w:type="spellStart"/>
      <w:r w:rsidR="00E21EEF" w:rsidRPr="00E21EEF">
        <w:rPr>
          <w:rFonts w:ascii="Calibri" w:eastAsia="TimesNewRoman" w:hAnsi="Calibri" w:cs="Calibri"/>
          <w:szCs w:val="22"/>
        </w:rPr>
        <w:t>Lepietnica</w:t>
      </w:r>
      <w:proofErr w:type="spellEnd"/>
      <w:r w:rsidR="00E21EEF">
        <w:rPr>
          <w:rFonts w:ascii="Calibri" w:eastAsia="TimesNewRoman" w:hAnsi="Calibri" w:cs="Calibri"/>
          <w:szCs w:val="22"/>
        </w:rPr>
        <w:t xml:space="preserve"> i</w:t>
      </w:r>
      <w:r w:rsidR="00E21EEF" w:rsidRPr="00E21EEF">
        <w:rPr>
          <w:rFonts w:ascii="Calibri" w:eastAsia="TimesNewRoman" w:hAnsi="Calibri" w:cs="Calibri"/>
          <w:szCs w:val="22"/>
        </w:rPr>
        <w:t xml:space="preserve"> Wielki Rogoźnik</w:t>
      </w:r>
      <w:r w:rsidR="00662AA4" w:rsidRPr="00F90876">
        <w:rPr>
          <w:rFonts w:ascii="Calibri" w:eastAsia="TimesNewRoman" w:hAnsi="Calibri" w:cs="Calibri"/>
          <w:szCs w:val="22"/>
        </w:rPr>
        <w:t>,</w:t>
      </w:r>
      <w:r w:rsidRPr="00F90876">
        <w:rPr>
          <w:rFonts w:ascii="Calibri" w:hAnsi="Calibri" w:cs="Calibri"/>
          <w:szCs w:val="22"/>
        </w:rPr>
        <w:t xml:space="preserve"> wyznaczoną w oparciu o wyznaczone granice strefy zakazu nowych obiektów budowlanych zgodnie z </w:t>
      </w:r>
      <w:r w:rsidRPr="00F90876">
        <w:rPr>
          <w:rFonts w:ascii="Calibri" w:hAnsi="Calibri" w:cs="Calibri"/>
          <w:color w:val="000000"/>
          <w:szCs w:val="22"/>
        </w:rPr>
        <w:t>Uchwalą Sejmiku Województwa Małopolskiego Nr</w:t>
      </w:r>
      <w:r w:rsidR="00D57D57">
        <w:rPr>
          <w:rFonts w:ascii="Calibri" w:hAnsi="Calibri" w:cs="Calibri"/>
          <w:color w:val="000000"/>
          <w:szCs w:val="22"/>
        </w:rPr>
        <w:t> </w:t>
      </w:r>
      <w:r w:rsidRPr="00F90876">
        <w:rPr>
          <w:rFonts w:ascii="Calibri" w:hAnsi="Calibri" w:cs="Calibri"/>
          <w:color w:val="000000"/>
          <w:szCs w:val="22"/>
        </w:rPr>
        <w:t xml:space="preserve">XX/274/20 z dnia 27 kwietnia 2020 roku w/s </w:t>
      </w:r>
      <w:proofErr w:type="spellStart"/>
      <w:r w:rsidRPr="00F90876">
        <w:rPr>
          <w:rFonts w:ascii="Calibri" w:hAnsi="Calibri" w:cs="Calibri"/>
          <w:color w:val="000000"/>
          <w:szCs w:val="22"/>
        </w:rPr>
        <w:t>Południowomałopolskiego</w:t>
      </w:r>
      <w:proofErr w:type="spellEnd"/>
      <w:r w:rsidRPr="00F90876">
        <w:rPr>
          <w:rFonts w:ascii="Calibri" w:hAnsi="Calibri" w:cs="Calibri"/>
          <w:color w:val="000000"/>
          <w:szCs w:val="22"/>
        </w:rPr>
        <w:t xml:space="preserve"> Obszaru Chronionego Krajobrazu</w:t>
      </w:r>
      <w:r w:rsidR="00D57D57">
        <w:rPr>
          <w:rFonts w:ascii="Calibri" w:hAnsi="Calibri" w:cs="Calibri"/>
          <w:color w:val="000000"/>
          <w:szCs w:val="22"/>
        </w:rPr>
        <w:t>.</w:t>
      </w:r>
    </w:p>
    <w:p w14:paraId="71E59AAA" w14:textId="77777777" w:rsidR="000640B8" w:rsidRPr="00F90876" w:rsidRDefault="000640B8" w:rsidP="00B26227">
      <w:pPr>
        <w:pStyle w:val="standard"/>
        <w:numPr>
          <w:ilvl w:val="0"/>
          <w:numId w:val="3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</w:t>
      </w:r>
      <w:r w:rsidRPr="00F90876">
        <w:rPr>
          <w:rFonts w:ascii="Calibri" w:hAnsi="Calibri" w:cs="Calibri"/>
          <w:szCs w:val="22"/>
        </w:rPr>
        <w:t xml:space="preserve"> wyznaczonych korytarzach obowiązują ustalenia powołanej w ust. 1 Uchwały Sejmiku </w:t>
      </w:r>
      <w:r w:rsidRPr="00F90876">
        <w:rPr>
          <w:rFonts w:ascii="Calibri" w:hAnsi="Calibri" w:cs="Calibri"/>
          <w:color w:val="000000"/>
          <w:szCs w:val="22"/>
        </w:rPr>
        <w:t>Województwa</w:t>
      </w:r>
      <w:r w:rsidRPr="00F90876">
        <w:rPr>
          <w:rFonts w:ascii="Calibri" w:hAnsi="Calibri" w:cs="Calibri"/>
          <w:szCs w:val="22"/>
        </w:rPr>
        <w:t xml:space="preserve"> Małopolskiego, czyli przepisy odrębne; zgodnie z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§3 ust. 9 </w:t>
      </w:r>
      <w:r w:rsidRPr="00F90876">
        <w:rPr>
          <w:rFonts w:ascii="Calibri" w:hAnsi="Calibri" w:cs="Calibri"/>
          <w:szCs w:val="22"/>
        </w:rPr>
        <w:t xml:space="preserve">Uchwały Sejmiku </w:t>
      </w:r>
      <w:r w:rsidRPr="00F90876">
        <w:rPr>
          <w:rFonts w:ascii="Calibri" w:hAnsi="Calibri" w:cs="Calibri"/>
          <w:color w:val="000000"/>
          <w:szCs w:val="22"/>
        </w:rPr>
        <w:t>Województwa</w:t>
      </w:r>
      <w:r w:rsidRPr="00F90876">
        <w:rPr>
          <w:rFonts w:ascii="Calibri" w:hAnsi="Calibri" w:cs="Calibri"/>
          <w:szCs w:val="22"/>
        </w:rPr>
        <w:t xml:space="preserve"> Małopolskiego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 w wyznaczonej strefie zostały utrzymane tereny budowlane wyznaczone w Studium uwarunkowań i kierunków zagospodarowania przestrzennego gminy Nowy Targ</w:t>
      </w:r>
      <w:r w:rsidRPr="00F90876">
        <w:rPr>
          <w:rFonts w:ascii="Calibri" w:hAnsi="Calibri" w:cs="Calibri"/>
          <w:szCs w:val="22"/>
        </w:rPr>
        <w:t>.</w:t>
      </w:r>
    </w:p>
    <w:p w14:paraId="106B648C" w14:textId="77777777" w:rsidR="000640B8" w:rsidRPr="00F90876" w:rsidRDefault="000640B8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02FCFAD9" w14:textId="77777777" w:rsidR="00F71DA3" w:rsidRPr="00F90876" w:rsidRDefault="00F71DA3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b w:val="0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§</w:t>
      </w:r>
      <w:r w:rsidR="00D6390B" w:rsidRPr="00F90876">
        <w:rPr>
          <w:rStyle w:val="Teksttreci6105pt"/>
          <w:rFonts w:ascii="Calibri" w:hAnsi="Calibri" w:cs="Calibri"/>
          <w:b/>
          <w:color w:val="000000" w:themeColor="text1"/>
          <w:sz w:val="22"/>
          <w:szCs w:val="22"/>
        </w:rPr>
        <w:t>14</w:t>
      </w:r>
    </w:p>
    <w:p w14:paraId="3E2FFBD9" w14:textId="77777777" w:rsidR="00F71DA3" w:rsidRPr="00F90876" w:rsidRDefault="00F71DA3" w:rsidP="00F71DA3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color w:val="000000" w:themeColor="text1"/>
          <w:szCs w:val="22"/>
        </w:rPr>
      </w:pPr>
      <w:r w:rsidRPr="00F90876">
        <w:rPr>
          <w:rFonts w:ascii="Calibri" w:eastAsia="TimesNewRoman" w:hAnsi="Calibri" w:cs="Calibri"/>
          <w:b/>
          <w:color w:val="000000" w:themeColor="text1"/>
          <w:szCs w:val="22"/>
        </w:rPr>
        <w:t>Obszary szczególnego zagrożenia powodzią</w:t>
      </w:r>
      <w:r w:rsidR="000A6CCA" w:rsidRPr="00F90876">
        <w:rPr>
          <w:rFonts w:ascii="Calibri" w:eastAsia="TimesNewRoman" w:hAnsi="Calibri" w:cs="Calibri"/>
          <w:b/>
          <w:color w:val="000000" w:themeColor="text1"/>
          <w:szCs w:val="22"/>
        </w:rPr>
        <w:t xml:space="preserve"> </w:t>
      </w:r>
    </w:p>
    <w:p w14:paraId="51DD8355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Wskazuje się na rysunku planu </w:t>
      </w:r>
      <w:r w:rsidRPr="00FC4BE1">
        <w:rPr>
          <w:rFonts w:ascii="Calibri" w:hAnsi="Calibri" w:cs="Calibri"/>
          <w:szCs w:val="22"/>
        </w:rPr>
        <w:t>obszary szczególnego zagrożenia powodzią</w:t>
      </w:r>
      <w:r w:rsidRPr="00F90876">
        <w:rPr>
          <w:rFonts w:ascii="Calibri" w:hAnsi="Calibri" w:cs="Calibri"/>
          <w:szCs w:val="22"/>
        </w:rPr>
        <w:t>:</w:t>
      </w:r>
    </w:p>
    <w:p w14:paraId="3A043A02" w14:textId="77777777" w:rsidR="00393429" w:rsidRPr="00FC4BE1" w:rsidRDefault="00393429" w:rsidP="00B26227">
      <w:pPr>
        <w:numPr>
          <w:ilvl w:val="0"/>
          <w:numId w:val="143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na których prawdopodobieństwo wystąpienia powodzi jest wysokie i wynosi 10% (raz na 10 lat);</w:t>
      </w:r>
    </w:p>
    <w:p w14:paraId="4F32284E" w14:textId="3DCD9660" w:rsidR="00393429" w:rsidRPr="00FC4BE1" w:rsidRDefault="00393429" w:rsidP="00B26227">
      <w:pPr>
        <w:numPr>
          <w:ilvl w:val="0"/>
          <w:numId w:val="143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obszary szczególnego zagrożenia powodzią na których prawdopodobieństwo wystąpienia powodzi jest średnie i wynosi 1% (raz na 100 lat)</w:t>
      </w:r>
      <w:r w:rsidR="000A332B">
        <w:rPr>
          <w:rFonts w:ascii="Calibri" w:hAnsi="Calibri" w:cs="Calibri"/>
          <w:sz w:val="22"/>
          <w:szCs w:val="22"/>
        </w:rPr>
        <w:t>.</w:t>
      </w:r>
    </w:p>
    <w:p w14:paraId="52412069" w14:textId="7FC948D3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Na obszarach szczególnego zagrożenia powodzią obowiązują zakazy, nakazy, dopuszczenia i</w:t>
      </w:r>
      <w:r w:rsidR="00D57D57">
        <w:rPr>
          <w:rFonts w:ascii="Calibri" w:hAnsi="Calibri" w:cs="Calibri"/>
          <w:szCs w:val="22"/>
        </w:rPr>
        <w:t> </w:t>
      </w:r>
      <w:r w:rsidRPr="00FC4BE1">
        <w:rPr>
          <w:rFonts w:ascii="Calibri" w:hAnsi="Calibri" w:cs="Calibri"/>
          <w:szCs w:val="22"/>
        </w:rPr>
        <w:t>ograniczenia wynikające z przepisów odrębnych, dotyczących ochrony przed powodzią.</w:t>
      </w:r>
    </w:p>
    <w:p w14:paraId="27854173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C4BE1">
        <w:rPr>
          <w:rFonts w:ascii="Calibri" w:hAnsi="Calibri" w:cs="Calibri"/>
          <w:szCs w:val="22"/>
        </w:rPr>
        <w:lastRenderedPageBreak/>
        <w:t>Na obszarach szczególnego zagrożenia powodzią obowiązuje całkowity zakaz lokalizacji przydomowych oczyszczalni ścieków.</w:t>
      </w:r>
    </w:p>
    <w:p w14:paraId="3E2CA26F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C4BE1">
        <w:rPr>
          <w:rFonts w:ascii="Calibri" w:hAnsi="Calibri" w:cs="Calibri"/>
          <w:szCs w:val="22"/>
        </w:rPr>
        <w:t>Na obszarach szczególnego zagrożenia powodzią terenowe urządzenia sportu i rekreacji muszą być na stałe związane z gruntem.</w:t>
      </w:r>
    </w:p>
    <w:p w14:paraId="51604501" w14:textId="3DEF3500" w:rsidR="00393429" w:rsidRPr="00F90876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C4BE1">
        <w:rPr>
          <w:rFonts w:ascii="Calibri" w:hAnsi="Calibri" w:cs="Calibri"/>
          <w:szCs w:val="22"/>
        </w:rPr>
        <w:t>Obszary szczególnego zagrożenia powodzią</w:t>
      </w:r>
      <w:r w:rsidRPr="00F90876">
        <w:rPr>
          <w:rFonts w:ascii="Calibri" w:hAnsi="Calibri" w:cs="Calibri"/>
          <w:szCs w:val="22"/>
        </w:rPr>
        <w:t>, na których prawdopodobieństwo wystąpienia powodzi jest średnie i wynosi 1% oraz prawdopodobieństwo wystąpienia powodzi jest wysokie i</w:t>
      </w:r>
      <w:r w:rsidR="00D57D57">
        <w:rPr>
          <w:rFonts w:ascii="Calibri" w:hAnsi="Calibri" w:cs="Calibri"/>
          <w:szCs w:val="22"/>
        </w:rPr>
        <w:t> </w:t>
      </w:r>
      <w:r w:rsidRPr="00F90876">
        <w:rPr>
          <w:rFonts w:ascii="Calibri" w:hAnsi="Calibri" w:cs="Calibri"/>
          <w:szCs w:val="22"/>
        </w:rPr>
        <w:t xml:space="preserve">wynosi 10%, przedstawione zostały na mapach zagrożenia powodziowego, dla odcinka rzeki Dunajec oraz potoku Leśnica obowiązujących od dnia 22 października 2020 r. i udostępnionych na </w:t>
      </w:r>
      <w:proofErr w:type="spellStart"/>
      <w:r w:rsidRPr="00F90876">
        <w:rPr>
          <w:rFonts w:ascii="Calibri" w:hAnsi="Calibri" w:cs="Calibri"/>
          <w:szCs w:val="22"/>
        </w:rPr>
        <w:t>Hydroportalu</w:t>
      </w:r>
      <w:proofErr w:type="spellEnd"/>
      <w:r w:rsidRPr="00F90876">
        <w:rPr>
          <w:rFonts w:ascii="Calibri" w:hAnsi="Calibri" w:cs="Calibri"/>
          <w:szCs w:val="22"/>
        </w:rPr>
        <w:t xml:space="preserve"> Państwowego Gospodarstwa Wodnego Wody Polskie (art. 171 ust. 5 ustawy Prawo Wodne z dnia 20 lipca 2017 r.).</w:t>
      </w:r>
    </w:p>
    <w:p w14:paraId="7544188B" w14:textId="77777777" w:rsidR="00393429" w:rsidRPr="00FC4BE1" w:rsidRDefault="00393429" w:rsidP="00B26227">
      <w:pPr>
        <w:pStyle w:val="standard"/>
        <w:numPr>
          <w:ilvl w:val="0"/>
          <w:numId w:val="1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Dla terenów znajdujących </w:t>
      </w:r>
      <w:r w:rsidRPr="00FC4BE1">
        <w:rPr>
          <w:rFonts w:ascii="Calibri" w:hAnsi="Calibri" w:cs="Calibri"/>
          <w:szCs w:val="22"/>
        </w:rPr>
        <w:t xml:space="preserve">się w obszarach szczególnego zagrożenia powodzią ustala się: </w:t>
      </w:r>
    </w:p>
    <w:p w14:paraId="506E7CE3" w14:textId="36C79408" w:rsidR="00393429" w:rsidRPr="00FC4BE1" w:rsidRDefault="00393429" w:rsidP="00B26227">
      <w:pPr>
        <w:numPr>
          <w:ilvl w:val="0"/>
          <w:numId w:val="14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zakaz lokalizacji campingów, pól namiotowych, obiektów hotelowych, przy utrzymaniu udziału powierzchni biologicznie czynnej nie niższej niż 40 % terenu inwestycji</w:t>
      </w:r>
      <w:r w:rsidR="000A332B">
        <w:rPr>
          <w:rFonts w:ascii="Calibri" w:hAnsi="Calibri" w:cs="Calibri"/>
          <w:sz w:val="22"/>
          <w:szCs w:val="22"/>
        </w:rPr>
        <w:t>;</w:t>
      </w:r>
      <w:r w:rsidRPr="00FC4BE1">
        <w:rPr>
          <w:rFonts w:ascii="Calibri" w:hAnsi="Calibri" w:cs="Calibri"/>
          <w:sz w:val="22"/>
          <w:szCs w:val="22"/>
        </w:rPr>
        <w:t xml:space="preserve"> </w:t>
      </w:r>
    </w:p>
    <w:p w14:paraId="39B9FBFD" w14:textId="4D397317" w:rsidR="00393429" w:rsidRPr="00FC4BE1" w:rsidRDefault="00393429" w:rsidP="00B26227">
      <w:pPr>
        <w:numPr>
          <w:ilvl w:val="0"/>
          <w:numId w:val="14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zakaz lokalizacji nowych obiektów i usług publicznych w zakresie kultury, edukacji, opieki przedszkolnej, zdrowotnej i pomocy społecznej</w:t>
      </w:r>
      <w:r w:rsidR="000A332B">
        <w:rPr>
          <w:rFonts w:ascii="Calibri" w:hAnsi="Calibri" w:cs="Calibri"/>
          <w:sz w:val="22"/>
          <w:szCs w:val="22"/>
        </w:rPr>
        <w:t>;</w:t>
      </w:r>
    </w:p>
    <w:p w14:paraId="2F04E57D" w14:textId="77777777" w:rsidR="00393429" w:rsidRPr="00FC4BE1" w:rsidRDefault="00393429" w:rsidP="00B26227">
      <w:pPr>
        <w:numPr>
          <w:ilvl w:val="0"/>
          <w:numId w:val="14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4BE1">
        <w:rPr>
          <w:rFonts w:ascii="Calibri" w:hAnsi="Calibri" w:cs="Calibri"/>
          <w:sz w:val="22"/>
          <w:szCs w:val="22"/>
        </w:rPr>
        <w:t>nakazy dla nowych budynków:</w:t>
      </w:r>
    </w:p>
    <w:p w14:paraId="69E4B84F" w14:textId="77777777" w:rsidR="00393429" w:rsidRPr="00F90876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bez podpiwniczenia i bez suteryn; </w:t>
      </w:r>
    </w:p>
    <w:p w14:paraId="067FAEFB" w14:textId="77777777" w:rsidR="00393429" w:rsidRPr="00F90876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z poziomem parteru wyniesionym powyżej rzędnej zwierciadła wody Q1%; </w:t>
      </w:r>
    </w:p>
    <w:p w14:paraId="6B688575" w14:textId="77777777" w:rsidR="00393429" w:rsidRPr="00F90876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z zabezpieczeniem fundamentów przed niszczącym działaniem wody poprzez zastosowanie ciężkiej izolacji przeciwwodnej do rzędnej zwierciadła wody Q1% ;</w:t>
      </w:r>
    </w:p>
    <w:p w14:paraId="23D4D523" w14:textId="77777777" w:rsidR="00393429" w:rsidRPr="00F90876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z zastosowaniem na budynkach na poziomie parteru materiałów budowlanych odpornych na działanie wody (materiały ceramiczne, betony, mater</w:t>
      </w:r>
      <w:r w:rsidR="00FC4BE1">
        <w:rPr>
          <w:rFonts w:ascii="Calibri" w:hAnsi="Calibri" w:cs="Calibri"/>
          <w:sz w:val="22"/>
          <w:szCs w:val="22"/>
        </w:rPr>
        <w:t>iały pochodzenia mineralnego, z </w:t>
      </w:r>
      <w:r w:rsidRPr="00F90876">
        <w:rPr>
          <w:rFonts w:ascii="Calibri" w:hAnsi="Calibri" w:cs="Calibri"/>
          <w:sz w:val="22"/>
          <w:szCs w:val="22"/>
        </w:rPr>
        <w:t>d</w:t>
      </w:r>
      <w:r w:rsidR="00FC4BE1">
        <w:rPr>
          <w:rFonts w:ascii="Calibri" w:hAnsi="Calibri" w:cs="Calibri"/>
          <w:sz w:val="22"/>
          <w:szCs w:val="22"/>
        </w:rPr>
        <w:t>odatkami uszczelniającymi itp.);</w:t>
      </w:r>
    </w:p>
    <w:p w14:paraId="37016E77" w14:textId="77777777" w:rsidR="00393429" w:rsidRPr="00FC4BE1" w:rsidRDefault="00393429" w:rsidP="00B26227">
      <w:pPr>
        <w:numPr>
          <w:ilvl w:val="0"/>
          <w:numId w:val="145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z zastosowaniem zabezpieczeń przed przepływem zwrotnym ścieków z sieci kanalizacyjnej.</w:t>
      </w:r>
    </w:p>
    <w:p w14:paraId="4CF7A166" w14:textId="77777777" w:rsidR="0037060E" w:rsidRPr="00F90876" w:rsidRDefault="0037060E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0E0D4723" w14:textId="77777777" w:rsidR="002C5764" w:rsidRPr="00F90876" w:rsidRDefault="002C5764" w:rsidP="00AB494B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</w:p>
    <w:p w14:paraId="2E6EBA1F" w14:textId="5872F502" w:rsidR="002C5764" w:rsidRPr="00F90876" w:rsidRDefault="002C5764" w:rsidP="00AB494B">
      <w:pPr>
        <w:pStyle w:val="standard"/>
        <w:spacing w:line="276" w:lineRule="auto"/>
        <w:ind w:left="408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 1</w:t>
      </w:r>
      <w:r w:rsidR="00E21EEF">
        <w:rPr>
          <w:rFonts w:ascii="Calibri" w:hAnsi="Calibri" w:cs="Calibri"/>
          <w:b/>
          <w:color w:val="000000"/>
          <w:szCs w:val="22"/>
        </w:rPr>
        <w:t>5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68E6F7C6" w14:textId="77777777" w:rsidR="00A22649" w:rsidRPr="00F90876" w:rsidRDefault="00403084" w:rsidP="00AB494B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Style w:val="Styl11pt"/>
          <w:rFonts w:ascii="Calibri" w:hAnsi="Calibri" w:cs="Calibri"/>
          <w:b/>
          <w:color w:val="000000"/>
          <w:szCs w:val="22"/>
        </w:rPr>
        <w:t>P</w:t>
      </w:r>
      <w:r w:rsidR="00A22649" w:rsidRPr="00F90876">
        <w:rPr>
          <w:rStyle w:val="Styl11pt"/>
          <w:rFonts w:ascii="Calibri" w:hAnsi="Calibri" w:cs="Calibri"/>
          <w:b/>
          <w:color w:val="000000"/>
          <w:szCs w:val="22"/>
        </w:rPr>
        <w:t>asy izolujące tereny cmentarne</w:t>
      </w:r>
      <w:r w:rsidR="00A22649" w:rsidRPr="00F90876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321E37" w:rsidRPr="00F90876">
        <w:rPr>
          <w:rFonts w:ascii="Calibri" w:hAnsi="Calibri" w:cs="Calibri"/>
          <w:b/>
          <w:color w:val="000000"/>
          <w:sz w:val="22"/>
          <w:szCs w:val="22"/>
        </w:rPr>
        <w:t>–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 strefy ochrony sanitarnej</w:t>
      </w:r>
    </w:p>
    <w:p w14:paraId="7FBC4FD3" w14:textId="77777777" w:rsidR="00A22649" w:rsidRPr="00F90876" w:rsidRDefault="00A2264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64F5D3E" w14:textId="77777777" w:rsidR="00A210EA" w:rsidRPr="00F90876" w:rsidRDefault="00A210EA" w:rsidP="00B26227">
      <w:pPr>
        <w:numPr>
          <w:ilvl w:val="0"/>
          <w:numId w:val="13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Wskazuje się pasy izolujące tereny cmentarne, oznaczone na rysunku planu.</w:t>
      </w:r>
    </w:p>
    <w:p w14:paraId="5DB8FCA5" w14:textId="77777777" w:rsidR="00A210EA" w:rsidRPr="00F90876" w:rsidRDefault="00A210EA" w:rsidP="00B26227">
      <w:pPr>
        <w:numPr>
          <w:ilvl w:val="0"/>
          <w:numId w:val="13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W obrębie pasa izolującego ochrony sanitarnej do </w:t>
      </w:r>
      <w:smartTag w:uri="urn:schemas-microsoft-com:office:smarttags" w:element="metricconverter">
        <w:smartTagPr>
          <w:attr w:name="ProductID" w:val="50 m"/>
        </w:smartTagPr>
        <w:r w:rsidRPr="00F90876">
          <w:rPr>
            <w:rFonts w:ascii="Calibri" w:hAnsi="Calibri" w:cs="Calibri"/>
            <w:color w:val="000000" w:themeColor="text1"/>
            <w:sz w:val="22"/>
            <w:szCs w:val="22"/>
          </w:rPr>
          <w:t>50 m</w:t>
        </w:r>
      </w:smartTag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od granicy cmentarza zakazuje się lokalizowania:</w:t>
      </w:r>
    </w:p>
    <w:p w14:paraId="1CC14027" w14:textId="77777777" w:rsidR="00A210EA" w:rsidRPr="00F90876" w:rsidRDefault="00A210EA" w:rsidP="00B26227">
      <w:pPr>
        <w:pStyle w:val="Akapitzlist"/>
        <w:numPr>
          <w:ilvl w:val="0"/>
          <w:numId w:val="122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nowych zabudowań mieszkalnych;</w:t>
      </w:r>
    </w:p>
    <w:p w14:paraId="3CC6D576" w14:textId="77777777" w:rsidR="00A210EA" w:rsidRPr="00F90876" w:rsidRDefault="00A210EA" w:rsidP="00B26227">
      <w:pPr>
        <w:pStyle w:val="Akapitzlist"/>
        <w:numPr>
          <w:ilvl w:val="0"/>
          <w:numId w:val="122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zakładów produkujących żywność;</w:t>
      </w:r>
    </w:p>
    <w:p w14:paraId="32F7D9AC" w14:textId="77777777" w:rsidR="00A210EA" w:rsidRPr="00F90876" w:rsidRDefault="00A210EA" w:rsidP="00B26227">
      <w:pPr>
        <w:pStyle w:val="Akapitzlist"/>
        <w:numPr>
          <w:ilvl w:val="0"/>
          <w:numId w:val="122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zakładów żywienia zbiorowego i zakładów przechowujących żywność;</w:t>
      </w:r>
    </w:p>
    <w:p w14:paraId="69667219" w14:textId="77777777" w:rsidR="00A210EA" w:rsidRPr="00F90876" w:rsidRDefault="00A210EA" w:rsidP="00B26227">
      <w:pPr>
        <w:pStyle w:val="Akapitzlist"/>
        <w:numPr>
          <w:ilvl w:val="0"/>
          <w:numId w:val="122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F90876">
        <w:rPr>
          <w:rFonts w:cs="Calibri"/>
          <w:color w:val="000000" w:themeColor="text1"/>
        </w:rPr>
        <w:t>studni dla celów konsumpcyjnych.</w:t>
      </w:r>
    </w:p>
    <w:p w14:paraId="1A342863" w14:textId="77777777" w:rsidR="00A210EA" w:rsidRPr="00F90876" w:rsidRDefault="00A210EA" w:rsidP="00B26227">
      <w:pPr>
        <w:numPr>
          <w:ilvl w:val="0"/>
          <w:numId w:val="13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W obrębie pasa izolującego ochrony sanitarnej w odległości do </w:t>
      </w:r>
      <w:smartTag w:uri="urn:schemas-microsoft-com:office:smarttags" w:element="metricconverter">
        <w:smartTagPr>
          <w:attr w:name="ProductID" w:val="150 m"/>
        </w:smartTagPr>
        <w:r w:rsidRPr="00F90876">
          <w:rPr>
            <w:rFonts w:ascii="Calibri" w:hAnsi="Calibri" w:cs="Calibri"/>
            <w:color w:val="000000" w:themeColor="text1"/>
            <w:sz w:val="22"/>
            <w:szCs w:val="22"/>
          </w:rPr>
          <w:t>150 m</w:t>
        </w:r>
      </w:smartTag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od granic cmentarza obowiązuje zakaz budowy indywidualnych ujęć wód i korzystania z nich, zgodnie z przepisami odrębnymi.</w:t>
      </w:r>
    </w:p>
    <w:p w14:paraId="5DFE28BE" w14:textId="77777777" w:rsidR="00466A2E" w:rsidRPr="00F90876" w:rsidRDefault="00466A2E" w:rsidP="00AB494B">
      <w:pPr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7A6DE580" w14:textId="77777777" w:rsidR="00F271AB" w:rsidRPr="00F90876" w:rsidRDefault="00B06187" w:rsidP="009322E9">
      <w:pPr>
        <w:keepNext/>
        <w:spacing w:line="276" w:lineRule="auto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b/>
          <w:color w:val="000000" w:themeColor="text1"/>
          <w:sz w:val="22"/>
          <w:szCs w:val="22"/>
        </w:rPr>
        <w:lastRenderedPageBreak/>
        <w:t xml:space="preserve">ROZDZIAŁ </w:t>
      </w:r>
      <w:r w:rsidR="00FE7903" w:rsidRPr="00F90876">
        <w:rPr>
          <w:rFonts w:ascii="Calibri" w:hAnsi="Calibri" w:cs="Calibri"/>
          <w:b/>
          <w:color w:val="000000" w:themeColor="text1"/>
          <w:sz w:val="22"/>
          <w:szCs w:val="22"/>
        </w:rPr>
        <w:t>III</w:t>
      </w:r>
    </w:p>
    <w:p w14:paraId="650A4F97" w14:textId="77777777" w:rsidR="002D70CC" w:rsidRPr="00F90876" w:rsidRDefault="00B06187" w:rsidP="009322E9">
      <w:pPr>
        <w:pStyle w:val="standard"/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 xml:space="preserve">ZASADY MODERNIZACJI, ROZBUDOWY I BUDOWY </w:t>
      </w:r>
      <w:r w:rsidR="00661A73" w:rsidRPr="00F90876">
        <w:rPr>
          <w:rFonts w:ascii="Calibri" w:hAnsi="Calibri" w:cs="Calibri"/>
          <w:b/>
          <w:color w:val="000000"/>
          <w:szCs w:val="22"/>
        </w:rPr>
        <w:t xml:space="preserve">SYSTEMÓW </w:t>
      </w:r>
      <w:r w:rsidRPr="00F90876">
        <w:rPr>
          <w:rFonts w:ascii="Calibri" w:hAnsi="Calibri" w:cs="Calibri"/>
          <w:b/>
          <w:color w:val="000000"/>
          <w:szCs w:val="22"/>
        </w:rPr>
        <w:t>INFRASTRUKTURY TECHNICZNEJ I KOMUNIKACJI</w:t>
      </w:r>
    </w:p>
    <w:p w14:paraId="579C49DE" w14:textId="77777777" w:rsidR="00FA10D7" w:rsidRPr="00F90876" w:rsidRDefault="00FA10D7" w:rsidP="009322E9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21CAA6B6" w14:textId="7F742E8D" w:rsidR="00086691" w:rsidRPr="00F90876" w:rsidRDefault="00086691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146432" w:rsidRPr="00F90876">
        <w:rPr>
          <w:rFonts w:ascii="Calibri" w:hAnsi="Calibri" w:cs="Calibri"/>
          <w:b/>
          <w:color w:val="000000"/>
          <w:szCs w:val="22"/>
        </w:rPr>
        <w:t>1</w:t>
      </w:r>
      <w:r w:rsidR="00E21EEF">
        <w:rPr>
          <w:rFonts w:ascii="Calibri" w:hAnsi="Calibri" w:cs="Calibri"/>
          <w:b/>
          <w:color w:val="000000"/>
          <w:szCs w:val="22"/>
        </w:rPr>
        <w:t>6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766A5E85" w14:textId="77777777" w:rsidR="004D5817" w:rsidRPr="00F90876" w:rsidRDefault="004D5817" w:rsidP="00AB494B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color w:val="000000"/>
          <w:szCs w:val="22"/>
        </w:rPr>
      </w:pPr>
      <w:r w:rsidRPr="00F90876">
        <w:rPr>
          <w:rFonts w:ascii="Calibri" w:eastAsia="TimesNewRoman" w:hAnsi="Calibri" w:cs="Calibri"/>
          <w:b/>
          <w:color w:val="000000"/>
          <w:szCs w:val="22"/>
        </w:rPr>
        <w:t>Zasady modernizacji, rozbudowy i budowy systemów infrastruktury technicznej</w:t>
      </w:r>
    </w:p>
    <w:p w14:paraId="69B8FC51" w14:textId="77777777" w:rsidR="004D5817" w:rsidRPr="00F90876" w:rsidRDefault="004D581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8B48DC2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Zasady dotyczące </w:t>
      </w:r>
      <w:r w:rsidR="00661A73" w:rsidRPr="00F90876">
        <w:rPr>
          <w:rFonts w:ascii="Calibri" w:hAnsi="Calibri" w:cs="Calibri"/>
          <w:color w:val="000000"/>
          <w:szCs w:val="22"/>
        </w:rPr>
        <w:t>modernizacji, rozbudowy i budowy system</w:t>
      </w:r>
      <w:r w:rsidR="00CE6649" w:rsidRPr="00F90876">
        <w:rPr>
          <w:rFonts w:ascii="Calibri" w:hAnsi="Calibri" w:cs="Calibri"/>
          <w:color w:val="000000"/>
          <w:szCs w:val="22"/>
        </w:rPr>
        <w:t>ów infrastruktury technicznej w </w:t>
      </w:r>
      <w:r w:rsidR="00661A73" w:rsidRPr="00F90876">
        <w:rPr>
          <w:rFonts w:ascii="Calibri" w:hAnsi="Calibri" w:cs="Calibri"/>
          <w:color w:val="000000"/>
          <w:szCs w:val="22"/>
        </w:rPr>
        <w:t xml:space="preserve">obszarze całego </w:t>
      </w:r>
      <w:r w:rsidRPr="00F90876">
        <w:rPr>
          <w:rFonts w:ascii="Calibri" w:hAnsi="Calibri" w:cs="Calibri"/>
          <w:color w:val="000000"/>
          <w:szCs w:val="22"/>
        </w:rPr>
        <w:t>planu:</w:t>
      </w:r>
    </w:p>
    <w:p w14:paraId="41AF3F9E" w14:textId="77777777" w:rsidR="002D70CC" w:rsidRPr="00F90876" w:rsidRDefault="002D70CC" w:rsidP="00B26227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ustala się </w:t>
      </w:r>
      <w:r w:rsidRPr="00F90876">
        <w:rPr>
          <w:rFonts w:ascii="Calibri" w:hAnsi="Calibri" w:cs="Calibri"/>
          <w:color w:val="000000"/>
          <w:sz w:val="22"/>
          <w:szCs w:val="22"/>
        </w:rPr>
        <w:t>możliwość</w:t>
      </w:r>
      <w:r w:rsidRPr="00F90876">
        <w:rPr>
          <w:rFonts w:ascii="Calibri" w:hAnsi="Calibri" w:cs="Calibri"/>
          <w:sz w:val="22"/>
          <w:szCs w:val="22"/>
        </w:rPr>
        <w:t xml:space="preserve"> budowy, rozbudowy i przebudowy istniejących sieci uzbrojenia, urządzeń i obiektów infrastruktury technicznej; </w:t>
      </w:r>
    </w:p>
    <w:p w14:paraId="7B2858DA" w14:textId="77777777" w:rsidR="002D70CC" w:rsidRPr="00F90876" w:rsidRDefault="002D70CC" w:rsidP="00B26227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w przypadku nowego przebiegu sieci, bądź zmiany technologii </w:t>
      </w:r>
      <w:proofErr w:type="spellStart"/>
      <w:r w:rsidRPr="00F90876">
        <w:rPr>
          <w:rFonts w:ascii="Calibri" w:hAnsi="Calibri" w:cs="Calibri"/>
          <w:sz w:val="22"/>
          <w:szCs w:val="22"/>
        </w:rPr>
        <w:t>przesyłu</w:t>
      </w:r>
      <w:proofErr w:type="spellEnd"/>
      <w:r w:rsidRPr="00F90876">
        <w:rPr>
          <w:rFonts w:ascii="Calibri" w:hAnsi="Calibri" w:cs="Calibri"/>
          <w:sz w:val="22"/>
          <w:szCs w:val="22"/>
        </w:rPr>
        <w:t xml:space="preserve"> dopuszcza się likwidację dotychczasowych odcinków sieci; </w:t>
      </w:r>
    </w:p>
    <w:p w14:paraId="55E595D6" w14:textId="77777777" w:rsidR="002D70CC" w:rsidRPr="00F90876" w:rsidRDefault="0081224A" w:rsidP="00B26227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w przypadku zmiany przebiegu sieci, bądź technologii </w:t>
      </w:r>
      <w:proofErr w:type="spellStart"/>
      <w:r w:rsidRPr="00F90876">
        <w:rPr>
          <w:rFonts w:ascii="Calibri" w:hAnsi="Calibri" w:cs="Calibri"/>
          <w:sz w:val="22"/>
          <w:szCs w:val="22"/>
        </w:rPr>
        <w:t>przesyłu</w:t>
      </w:r>
      <w:proofErr w:type="spellEnd"/>
      <w:r w:rsidRPr="00F90876">
        <w:rPr>
          <w:rFonts w:ascii="Calibri" w:hAnsi="Calibri" w:cs="Calibri"/>
          <w:sz w:val="22"/>
          <w:szCs w:val="22"/>
        </w:rPr>
        <w:t>, wyznaczone na rysunku planu pasy technologiczne mogą ulec zmianie zgodnie z przepisami odrębnymi</w:t>
      </w:r>
      <w:r w:rsidR="002D70CC" w:rsidRPr="00F90876">
        <w:rPr>
          <w:rFonts w:ascii="Calibri" w:hAnsi="Calibri" w:cs="Calibri"/>
          <w:sz w:val="22"/>
          <w:szCs w:val="22"/>
        </w:rPr>
        <w:t>;</w:t>
      </w:r>
    </w:p>
    <w:p w14:paraId="63B20948" w14:textId="77777777" w:rsidR="002D70CC" w:rsidRPr="00F90876" w:rsidRDefault="002D70CC" w:rsidP="00B26227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dopuszcza się prowadzenie nowych ciągów uzbrojenia oraz lokalizowanie obiektów i urządzeń w obrębie linii rozgraniczających istniejących dróg publicznych, zgodnie z przepisami odrębnymi. </w:t>
      </w:r>
    </w:p>
    <w:p w14:paraId="401B077E" w14:textId="77777777" w:rsidR="00661A73" w:rsidRPr="00F90876" w:rsidRDefault="00661A73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FB3BAC" w14:textId="2FC5974C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146432" w:rsidRPr="00F90876">
        <w:rPr>
          <w:rFonts w:ascii="Calibri" w:hAnsi="Calibri" w:cs="Calibri"/>
          <w:b/>
          <w:color w:val="000000"/>
          <w:szCs w:val="22"/>
        </w:rPr>
        <w:t>1</w:t>
      </w:r>
      <w:r w:rsidR="00E21EEF">
        <w:rPr>
          <w:rFonts w:ascii="Calibri" w:hAnsi="Calibri" w:cs="Calibri"/>
          <w:b/>
          <w:color w:val="000000"/>
          <w:szCs w:val="22"/>
        </w:rPr>
        <w:t>7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2C2D1997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F90876">
        <w:rPr>
          <w:rFonts w:ascii="Calibri" w:hAnsi="Calibri" w:cs="Calibri"/>
          <w:b/>
          <w:color w:val="000000"/>
          <w:szCs w:val="22"/>
        </w:rPr>
        <w:t>zasady w zakresie zaopatrzenia w wodę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593B831B" w14:textId="77777777" w:rsidR="002D70CC" w:rsidRPr="00F90876" w:rsidRDefault="002D70CC" w:rsidP="00B26227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utrzymuje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się dotychczasowe systemy zaopatrzenia w wodę, rozbudowę wodociągów należy prowadzić zgodnie z przepisami odrębnymi;</w:t>
      </w:r>
    </w:p>
    <w:p w14:paraId="5B218710" w14:textId="77777777" w:rsidR="002D70CC" w:rsidRPr="00F90876" w:rsidRDefault="002D70CC" w:rsidP="00B26227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sieć wodociągowa powinna zapewniać wymagania zapewniające ochronę przeciwpożarową, zgodnie z przepisami i normami obowiązującymi w zakresie ochrony przeciwpożarowej;</w:t>
      </w:r>
    </w:p>
    <w:p w14:paraId="30474C00" w14:textId="77777777" w:rsidR="002D70CC" w:rsidRPr="00F90876" w:rsidRDefault="002D70CC" w:rsidP="00B26227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dopuszcza się zaopatrzenie w wodę z indywidualnych studni z uwzględnieniem warunków określonych w przepisach odrębnych;</w:t>
      </w:r>
    </w:p>
    <w:p w14:paraId="3A3B7803" w14:textId="77777777" w:rsidR="002D70CC" w:rsidRPr="00F90876" w:rsidRDefault="002D70CC" w:rsidP="00B26227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istniejące studnie</w:t>
      </w:r>
      <w:r w:rsidR="005E78DA" w:rsidRPr="00F90876">
        <w:rPr>
          <w:rFonts w:ascii="Calibri" w:hAnsi="Calibri" w:cs="Calibri"/>
          <w:sz w:val="22"/>
          <w:szCs w:val="22"/>
        </w:rPr>
        <w:t xml:space="preserve"> </w:t>
      </w:r>
      <w:r w:rsidRPr="00F90876">
        <w:rPr>
          <w:rFonts w:ascii="Calibri" w:hAnsi="Calibri" w:cs="Calibri"/>
          <w:sz w:val="22"/>
          <w:szCs w:val="22"/>
        </w:rPr>
        <w:t>mogą stanowić alternatywne źródło zasilania w wodę.</w:t>
      </w:r>
    </w:p>
    <w:p w14:paraId="1677E708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10E6CC84" w14:textId="152341C6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1</w:t>
      </w:r>
      <w:r w:rsidR="00E21EEF">
        <w:rPr>
          <w:rFonts w:ascii="Calibri" w:hAnsi="Calibri" w:cs="Calibri"/>
          <w:b/>
          <w:color w:val="000000"/>
          <w:szCs w:val="22"/>
        </w:rPr>
        <w:t>8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14096AF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F90876">
        <w:rPr>
          <w:rFonts w:ascii="Calibri" w:hAnsi="Calibri" w:cs="Calibri"/>
          <w:b/>
          <w:color w:val="000000"/>
          <w:szCs w:val="22"/>
        </w:rPr>
        <w:t>zasady odprowadzania i oczyszczania ścieków bytowych oraz wód opadowych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25E169EE" w14:textId="77777777" w:rsidR="002D70CC" w:rsidRPr="00F90876" w:rsidRDefault="002D70CC" w:rsidP="00B26227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odprowadzenie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ścieków bytowych powinno się odbywać:</w:t>
      </w:r>
    </w:p>
    <w:p w14:paraId="53A98556" w14:textId="77777777" w:rsidR="00953460" w:rsidRPr="00F90876" w:rsidRDefault="00953460" w:rsidP="00B26227">
      <w:pPr>
        <w:numPr>
          <w:ilvl w:val="0"/>
          <w:numId w:val="36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na terenach wchodzących w skład aglomeracji „Nowy Targ – Łopuszna” – do systemów kanalizacji zbiorczej; w przypadku braku kanalizacji zbiorczej na terenie aglomeracji, do czasu jej realizacji odprowadzenie ścieków jest możliwe zgodnie z przepisami odrębnymi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; </w:t>
      </w:r>
    </w:p>
    <w:p w14:paraId="296D0A39" w14:textId="77777777" w:rsidR="002D70CC" w:rsidRPr="00F90876" w:rsidRDefault="002D70CC" w:rsidP="00B26227">
      <w:pPr>
        <w:numPr>
          <w:ilvl w:val="0"/>
          <w:numId w:val="36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w </w:t>
      </w:r>
      <w:r w:rsidRPr="00F90876">
        <w:rPr>
          <w:rFonts w:ascii="Calibri" w:hAnsi="Calibri" w:cs="Calibri"/>
          <w:sz w:val="22"/>
          <w:szCs w:val="22"/>
        </w:rPr>
        <w:t>przypadku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realizacji zabudowy na terenach położonych poza </w:t>
      </w:r>
      <w:r w:rsidR="005413D1" w:rsidRPr="00F90876">
        <w:rPr>
          <w:rFonts w:ascii="Calibri" w:hAnsi="Calibri" w:cs="Calibri"/>
          <w:color w:val="000000"/>
          <w:sz w:val="22"/>
          <w:szCs w:val="22"/>
        </w:rPr>
        <w:t>obszarem objętym kanalizacją zbiorczą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możliwe jest odprowadzenie ścieków do szczelnych zbiorników wybieralnych na nieczystości, oczyszczalni przemysłowych </w:t>
      </w:r>
      <w:r w:rsidR="00321E37" w:rsidRPr="00F90876">
        <w:rPr>
          <w:rFonts w:ascii="Calibri" w:hAnsi="Calibri" w:cs="Calibri"/>
          <w:color w:val="000000"/>
          <w:sz w:val="22"/>
          <w:szCs w:val="22"/>
        </w:rPr>
        <w:t>–</w:t>
      </w:r>
      <w:r w:rsidR="005413D1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w</w:t>
      </w:r>
      <w:r w:rsidR="00321E37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przypadku ścieków przemysłowych oraz do przydomowych oczyszczalni ścieków, których technologia pozwoli na oczyszczanie ścieków w stopniu wy</w:t>
      </w:r>
      <w:r w:rsidR="00CE6649" w:rsidRPr="00F90876">
        <w:rPr>
          <w:rFonts w:ascii="Calibri" w:hAnsi="Calibri" w:cs="Calibri"/>
          <w:color w:val="000000"/>
          <w:sz w:val="22"/>
          <w:szCs w:val="22"/>
        </w:rPr>
        <w:t>maganym przepisami odrębnymi, a </w:t>
      </w:r>
      <w:r w:rsidRPr="00F90876">
        <w:rPr>
          <w:rFonts w:ascii="Calibri" w:hAnsi="Calibri" w:cs="Calibri"/>
          <w:color w:val="000000"/>
          <w:sz w:val="22"/>
          <w:szCs w:val="22"/>
        </w:rPr>
        <w:t>sposób odprowadzania ścieków do odbiornika umożliwi kontrolę ich jakości;</w:t>
      </w:r>
    </w:p>
    <w:p w14:paraId="572E03EC" w14:textId="77777777" w:rsidR="002D70CC" w:rsidRPr="00F90876" w:rsidRDefault="002D70CC" w:rsidP="00B26227">
      <w:pPr>
        <w:numPr>
          <w:ilvl w:val="0"/>
          <w:numId w:val="3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dopuszcza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się odprowadzanie wód opadowych na własną działkę zgodnie z</w:t>
      </w:r>
      <w:r w:rsidR="00CE6649" w:rsidRPr="00F90876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przepisami odrębnymi;</w:t>
      </w:r>
    </w:p>
    <w:p w14:paraId="1B595F0F" w14:textId="77777777" w:rsidR="002D70CC" w:rsidRPr="00F90876" w:rsidRDefault="002D70CC" w:rsidP="00B26227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lastRenderedPageBreak/>
        <w:t>odprowadzenie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705A" w:rsidRPr="00F90876">
        <w:rPr>
          <w:rFonts w:ascii="Calibri" w:hAnsi="Calibri" w:cs="Calibri"/>
          <w:color w:val="000000"/>
          <w:sz w:val="22"/>
          <w:szCs w:val="22"/>
        </w:rPr>
        <w:t>wód opadowych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z powierzchni dróg publicznych i parkingów</w:t>
      </w:r>
      <w:r w:rsidR="00DE705A" w:rsidRPr="00F90876">
        <w:rPr>
          <w:rFonts w:ascii="Calibri" w:hAnsi="Calibri" w:cs="Calibri"/>
          <w:color w:val="000000"/>
          <w:sz w:val="22"/>
          <w:szCs w:val="22"/>
        </w:rPr>
        <w:t xml:space="preserve"> powinno się odbywać zgodnie z </w:t>
      </w:r>
      <w:r w:rsidR="00687565" w:rsidRPr="00F90876">
        <w:rPr>
          <w:rFonts w:ascii="Calibri" w:hAnsi="Calibri" w:cs="Calibri"/>
          <w:color w:val="000000"/>
          <w:sz w:val="22"/>
          <w:szCs w:val="22"/>
        </w:rPr>
        <w:t xml:space="preserve">obowiązującymi </w:t>
      </w:r>
      <w:r w:rsidR="00DE705A" w:rsidRPr="00F90876">
        <w:rPr>
          <w:rFonts w:ascii="Calibri" w:hAnsi="Calibri" w:cs="Calibri"/>
          <w:color w:val="000000"/>
          <w:sz w:val="22"/>
          <w:szCs w:val="22"/>
        </w:rPr>
        <w:t>przepisami.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4EA0929F" w14:textId="77777777" w:rsidR="00E41290" w:rsidRPr="00F90876" w:rsidRDefault="00E41290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0125C53E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8B5D06" w:rsidRPr="00F90876">
        <w:rPr>
          <w:rFonts w:ascii="Calibri" w:hAnsi="Calibri" w:cs="Calibri"/>
          <w:b/>
          <w:color w:val="000000"/>
          <w:szCs w:val="22"/>
        </w:rPr>
        <w:t>19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210C8915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FF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w zakresie </w:t>
      </w:r>
      <w:r w:rsidR="00582DDD" w:rsidRPr="00F90876">
        <w:rPr>
          <w:rFonts w:ascii="Calibri" w:hAnsi="Calibri" w:cs="Calibri"/>
          <w:color w:val="000000"/>
          <w:szCs w:val="22"/>
        </w:rPr>
        <w:t>budowy</w:t>
      </w:r>
      <w:r w:rsidR="00FE0004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Cs w:val="22"/>
        </w:rPr>
        <w:t>systemu zaopatrzenia w gaz</w:t>
      </w:r>
      <w:r w:rsidRPr="00F90876">
        <w:rPr>
          <w:rFonts w:ascii="Calibri" w:hAnsi="Calibri" w:cs="Calibri"/>
          <w:color w:val="000000"/>
          <w:szCs w:val="22"/>
        </w:rPr>
        <w:t>:</w:t>
      </w:r>
      <w:r w:rsidR="00295637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78F3AEE3" w14:textId="77777777" w:rsidR="002D70CC" w:rsidRPr="00F90876" w:rsidRDefault="002D70CC" w:rsidP="00B26227">
      <w:pPr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doprowadzenie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gazu do obiektów zlokalizowanych </w:t>
      </w:r>
      <w:r w:rsidR="003E3874" w:rsidRPr="00F90876">
        <w:rPr>
          <w:rFonts w:ascii="Calibri" w:hAnsi="Calibri" w:cs="Calibri"/>
          <w:color w:val="000000"/>
          <w:sz w:val="22"/>
          <w:szCs w:val="22"/>
        </w:rPr>
        <w:t>w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obszarze objętym planem </w:t>
      </w:r>
      <w:r w:rsidR="009B7977" w:rsidRPr="00F90876">
        <w:rPr>
          <w:rFonts w:ascii="Calibri" w:hAnsi="Calibri" w:cs="Calibri"/>
          <w:color w:val="000000"/>
          <w:sz w:val="22"/>
          <w:szCs w:val="22"/>
        </w:rPr>
        <w:t>może nast</w:t>
      </w:r>
      <w:r w:rsidR="003E3874" w:rsidRPr="00F90876">
        <w:rPr>
          <w:rFonts w:ascii="Calibri" w:hAnsi="Calibri" w:cs="Calibri"/>
          <w:color w:val="000000"/>
          <w:sz w:val="22"/>
          <w:szCs w:val="22"/>
        </w:rPr>
        <w:t xml:space="preserve">ępować </w:t>
      </w:r>
      <w:r w:rsidRPr="00F90876">
        <w:rPr>
          <w:rFonts w:ascii="Calibri" w:hAnsi="Calibri" w:cs="Calibri"/>
          <w:color w:val="000000"/>
          <w:sz w:val="22"/>
          <w:szCs w:val="22"/>
        </w:rPr>
        <w:t>w oparciu o sieci gazowe średniego i niskiego ciśnienia;</w:t>
      </w:r>
    </w:p>
    <w:p w14:paraId="37893204" w14:textId="77777777" w:rsidR="002D70CC" w:rsidRPr="00F90876" w:rsidRDefault="002D70CC" w:rsidP="00B26227">
      <w:pPr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przy ustalaniu lokalizacji projektowanych obiektów i urządzeń nakazuje się zachowanie odległości podstawowych </w:t>
      </w:r>
      <w:r w:rsidR="00F73EA3" w:rsidRPr="00F90876">
        <w:rPr>
          <w:rFonts w:ascii="Calibri" w:hAnsi="Calibri" w:cs="Calibri"/>
          <w:sz w:val="22"/>
          <w:szCs w:val="22"/>
        </w:rPr>
        <w:t>i</w:t>
      </w:r>
      <w:r w:rsidRPr="00F90876">
        <w:rPr>
          <w:rFonts w:ascii="Calibri" w:hAnsi="Calibri" w:cs="Calibri"/>
          <w:sz w:val="22"/>
          <w:szCs w:val="22"/>
        </w:rPr>
        <w:t xml:space="preserve"> stref kontrolowanych, zgodnie z przepisami odrębnymi</w:t>
      </w:r>
      <w:r w:rsidR="009B7977" w:rsidRPr="00F90876">
        <w:rPr>
          <w:rFonts w:ascii="Calibri" w:hAnsi="Calibri" w:cs="Calibri"/>
          <w:sz w:val="22"/>
          <w:szCs w:val="22"/>
        </w:rPr>
        <w:t>.</w:t>
      </w:r>
    </w:p>
    <w:p w14:paraId="255082C5" w14:textId="77777777" w:rsidR="000C50B3" w:rsidRPr="00F90876" w:rsidRDefault="000C50B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1CB585B4" w14:textId="77777777" w:rsidR="00661A73" w:rsidRPr="00F90876" w:rsidRDefault="00661A73" w:rsidP="00FC4BE1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0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7AD6FE76" w14:textId="77777777" w:rsidR="002D70CC" w:rsidRPr="00F90876" w:rsidRDefault="002D70CC" w:rsidP="00FC4BE1">
      <w:pPr>
        <w:pStyle w:val="standard"/>
        <w:keepNext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w zakresie </w:t>
      </w:r>
      <w:r w:rsidRPr="00F90876">
        <w:rPr>
          <w:rFonts w:ascii="Calibri" w:hAnsi="Calibri" w:cs="Calibri"/>
          <w:b/>
          <w:color w:val="000000"/>
          <w:szCs w:val="22"/>
        </w:rPr>
        <w:t>systemu elektroenergetycznego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24ECFE4A" w14:textId="77777777" w:rsidR="002D70CC" w:rsidRPr="00F90876" w:rsidRDefault="002D70CC" w:rsidP="00B26227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doprowadzenie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energii elektrycznej należy realizować w oparciu o urządzenia i sieci elektroenergetyczne średniego i niskiego napięcia;</w:t>
      </w:r>
    </w:p>
    <w:p w14:paraId="32E41574" w14:textId="77777777" w:rsidR="002D70CC" w:rsidRPr="00F90876" w:rsidRDefault="002D70CC" w:rsidP="00B26227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dopuszcza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się budowę napowietrznych i ziemnie kablowanych linii elektroenergetycznych średniego i niskiego napięcia zgodnie z przepisami odrębnymi oraz pod warunkiem nienaruszania pozostałych ustaleń planu;</w:t>
      </w:r>
    </w:p>
    <w:p w14:paraId="7317E24C" w14:textId="77777777" w:rsidR="00661A73" w:rsidRPr="00F90876" w:rsidRDefault="00661A73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765171AC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1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2D82BB43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Pr="00F90876">
        <w:rPr>
          <w:rFonts w:ascii="Calibri" w:hAnsi="Calibri" w:cs="Calibri"/>
          <w:b/>
          <w:color w:val="000000"/>
          <w:szCs w:val="22"/>
        </w:rPr>
        <w:t>zasady zaopatrzenia w ciepło:</w:t>
      </w:r>
    </w:p>
    <w:p w14:paraId="0B56C2D9" w14:textId="77777777" w:rsidR="002D70CC" w:rsidRPr="00F90876" w:rsidRDefault="002D70CC" w:rsidP="00B26227">
      <w:pPr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zaleca się stosowanie rozwiązań technicznych i mediów grzewczych nieuciążliwych dla środowiska;</w:t>
      </w:r>
    </w:p>
    <w:p w14:paraId="1A7DB994" w14:textId="77777777" w:rsidR="002D70CC" w:rsidRPr="00F90876" w:rsidRDefault="002D70CC" w:rsidP="00B26227">
      <w:pPr>
        <w:numPr>
          <w:ilvl w:val="0"/>
          <w:numId w:val="39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 miejsce wysokoemisyjnych źródeł ciepła zaleca się</w:t>
      </w:r>
      <w:r w:rsidR="005E78DA" w:rsidRPr="00F90876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sukcesywne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wprowadzanie urządzeń grzewczych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wykorzystujących ekologiczne źródła ciepła (w tym energię elektryczną, paliwa ekologiczne, alternatywne źródła energii) oraz urządzeń grzewczych nowej generacji</w:t>
      </w:r>
      <w:r w:rsidR="005E78DA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dopuszczonych prawem, </w:t>
      </w:r>
      <w:r w:rsidRPr="00F90876">
        <w:rPr>
          <w:rFonts w:ascii="Calibri" w:hAnsi="Calibri" w:cs="Calibri"/>
          <w:color w:val="000000"/>
          <w:sz w:val="22"/>
          <w:szCs w:val="22"/>
        </w:rPr>
        <w:t>spełniających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odpowiednio wymagania emisyjne.</w:t>
      </w:r>
    </w:p>
    <w:p w14:paraId="644525D3" w14:textId="77777777" w:rsidR="00661A73" w:rsidRPr="00F90876" w:rsidRDefault="00661A73" w:rsidP="00AB494B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C8FF4C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2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78F6D2CF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F90876">
        <w:rPr>
          <w:rFonts w:ascii="Calibri" w:hAnsi="Calibri" w:cs="Calibri"/>
          <w:b/>
          <w:color w:val="000000"/>
          <w:szCs w:val="22"/>
        </w:rPr>
        <w:t>zasady obsługi telekomunikacyjnej</w:t>
      </w:r>
      <w:r w:rsidRPr="00F90876">
        <w:rPr>
          <w:rFonts w:ascii="Calibri" w:hAnsi="Calibri" w:cs="Calibri"/>
          <w:color w:val="000000"/>
          <w:szCs w:val="22"/>
        </w:rPr>
        <w:t xml:space="preserve"> oraz budowy i lokalizacji urządzeń i sieci infrastruktury telekomunikacyjnej:</w:t>
      </w:r>
    </w:p>
    <w:p w14:paraId="300244FD" w14:textId="77777777" w:rsidR="00BC5B91" w:rsidRPr="00F90876" w:rsidRDefault="00BC5B91" w:rsidP="00B26227">
      <w:pPr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zaspokojenie potrzeb w zakresie telekomunikacji w oparciu o istniejącą infrastrukturę telekomunikacyjną oraz jej rozbudowę, zgodnie z przepisami odrębnymi; </w:t>
      </w:r>
    </w:p>
    <w:p w14:paraId="621D6610" w14:textId="77777777" w:rsidR="00BC5B91" w:rsidRPr="00F90876" w:rsidRDefault="00BC5B91" w:rsidP="00B26227">
      <w:pPr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w terenach przeznaczonych na cele zabudowy </w:t>
      </w:r>
      <w:r w:rsidR="00E33651" w:rsidRPr="00F90876">
        <w:rPr>
          <w:rFonts w:ascii="Calibri" w:hAnsi="Calibri" w:cs="Calibri"/>
          <w:color w:val="000000"/>
          <w:sz w:val="22"/>
          <w:szCs w:val="22"/>
        </w:rPr>
        <w:t>mieszkalnej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, o symbolu przeznaczenia: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MN,</w:t>
      </w:r>
      <w:r w:rsidR="00B93CC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MU</w:t>
      </w:r>
      <w:r w:rsidR="00F73EA3" w:rsidRPr="00F90876">
        <w:rPr>
          <w:rFonts w:ascii="Calibri" w:hAnsi="Calibri" w:cs="Calibri"/>
          <w:b/>
          <w:color w:val="000000"/>
          <w:sz w:val="22"/>
          <w:szCs w:val="22"/>
        </w:rPr>
        <w:t xml:space="preserve">, </w:t>
      </w:r>
      <w:r w:rsidR="0080059A" w:rsidRPr="00F90876">
        <w:rPr>
          <w:rFonts w:ascii="Calibri" w:hAnsi="Calibri" w:cs="Calibri"/>
          <w:b/>
          <w:color w:val="000000"/>
          <w:sz w:val="22"/>
          <w:szCs w:val="22"/>
        </w:rPr>
        <w:t>MM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dopuszcza się zgodnie z</w:t>
      </w:r>
      <w:r w:rsidR="000268FF" w:rsidRPr="00F90876">
        <w:rPr>
          <w:rFonts w:ascii="Calibri" w:hAnsi="Calibri" w:cs="Calibri"/>
          <w:color w:val="000000"/>
          <w:sz w:val="22"/>
          <w:szCs w:val="22"/>
        </w:rPr>
        <w:t> </w:t>
      </w:r>
      <w:r w:rsidRPr="00F90876">
        <w:rPr>
          <w:rFonts w:ascii="Calibri" w:hAnsi="Calibri" w:cs="Calibri"/>
          <w:color w:val="000000"/>
          <w:sz w:val="22"/>
          <w:szCs w:val="22"/>
        </w:rPr>
        <w:t>przepisami odrębnymi wyłącznie lokalizację infr</w:t>
      </w:r>
      <w:r w:rsidR="000268FF" w:rsidRPr="00F90876">
        <w:rPr>
          <w:rFonts w:ascii="Calibri" w:hAnsi="Calibri" w:cs="Calibri"/>
          <w:color w:val="000000"/>
          <w:sz w:val="22"/>
          <w:szCs w:val="22"/>
        </w:rPr>
        <w:t>astruktury telekomunikacyjnej o </w:t>
      </w:r>
      <w:r w:rsidRPr="00F90876">
        <w:rPr>
          <w:rFonts w:ascii="Calibri" w:hAnsi="Calibri" w:cs="Calibri"/>
          <w:color w:val="000000"/>
          <w:sz w:val="22"/>
          <w:szCs w:val="22"/>
        </w:rPr>
        <w:t>nieznacznym oddziaływaniu;</w:t>
      </w:r>
    </w:p>
    <w:p w14:paraId="1CE170F2" w14:textId="77777777" w:rsidR="00661A73" w:rsidRPr="00F90876" w:rsidRDefault="00BC5B91" w:rsidP="00B26227">
      <w:pPr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</w:t>
      </w:r>
      <w:r w:rsidRPr="00F90876">
        <w:rPr>
          <w:rFonts w:ascii="Calibri" w:hAnsi="Calibri" w:cs="Calibri"/>
          <w:sz w:val="22"/>
          <w:szCs w:val="22"/>
        </w:rPr>
        <w:t>szelkie działania inwestycyjne w obrębie zespołów i obiektów wpisanych do rejestru zabytków, wymagają postępowania zgodnie z przepisami odrębnymi.</w:t>
      </w:r>
    </w:p>
    <w:p w14:paraId="0FB6B46E" w14:textId="77777777" w:rsidR="002D70CC" w:rsidRPr="00F90876" w:rsidRDefault="002D70CC" w:rsidP="00AB494B">
      <w:pPr>
        <w:spacing w:line="276" w:lineRule="auto"/>
        <w:ind w:left="35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F34A27F" w14:textId="77777777" w:rsidR="00661A73" w:rsidRPr="00F90876" w:rsidRDefault="00661A73" w:rsidP="00AB494B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3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514AC75D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w zakresie </w:t>
      </w:r>
      <w:r w:rsidRPr="00F90876">
        <w:rPr>
          <w:rFonts w:ascii="Calibri" w:hAnsi="Calibri" w:cs="Calibri"/>
          <w:b/>
          <w:color w:val="000000"/>
          <w:szCs w:val="22"/>
        </w:rPr>
        <w:t>gospodarki odpadami</w:t>
      </w:r>
      <w:r w:rsidRPr="00F90876">
        <w:rPr>
          <w:rFonts w:ascii="Calibri" w:hAnsi="Calibri" w:cs="Calibri"/>
          <w:color w:val="000000"/>
          <w:szCs w:val="22"/>
        </w:rPr>
        <w:t xml:space="preserve"> zgodnie z przepisami lokalnymi, ponadlokalnymi oraz przepisami odrębnymi.</w:t>
      </w:r>
    </w:p>
    <w:p w14:paraId="3CCF23E9" w14:textId="77777777" w:rsidR="00391BEE" w:rsidRPr="00F90876" w:rsidRDefault="00391BEE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71A17569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4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5A224031" w14:textId="77777777" w:rsidR="002D70CC" w:rsidRPr="00F90876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Pr="00F90876">
        <w:rPr>
          <w:rFonts w:ascii="Calibri" w:hAnsi="Calibri" w:cs="Calibri"/>
          <w:b/>
          <w:color w:val="000000"/>
          <w:szCs w:val="22"/>
        </w:rPr>
        <w:t>zasady ochrony przeciwpożarowej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6F058C29" w14:textId="77777777" w:rsidR="00EF6533" w:rsidRPr="00F90876" w:rsidRDefault="00EF6533" w:rsidP="00B26227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lastRenderedPageBreak/>
        <w:t>realizacja ustaleń planu wymaga zabezpieczenia dojazdów pożarowych na zasadach określonych w obowiązujących przepisach przeciwpożarowych;</w:t>
      </w:r>
    </w:p>
    <w:p w14:paraId="42DF0478" w14:textId="1BF427CF" w:rsidR="00EF6533" w:rsidRPr="00F90876" w:rsidRDefault="00EF6533" w:rsidP="00B26227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obowiązuje pełne pokrycie zapotrzebowania na wodę do celów przeciwpożarowych zgodnie z</w:t>
      </w:r>
      <w:r w:rsidR="00D57D57">
        <w:rPr>
          <w:rFonts w:ascii="Calibri" w:hAnsi="Calibri" w:cs="Calibri"/>
          <w:sz w:val="22"/>
          <w:szCs w:val="22"/>
        </w:rPr>
        <w:t> </w:t>
      </w:r>
      <w:r w:rsidRPr="00F90876">
        <w:rPr>
          <w:rFonts w:ascii="Calibri" w:hAnsi="Calibri" w:cs="Calibri"/>
          <w:sz w:val="22"/>
          <w:szCs w:val="22"/>
        </w:rPr>
        <w:t>przepisami odrębnymi; przewody wodociągowe mają być wyposażone w</w:t>
      </w:r>
      <w:r w:rsidR="00CE6649" w:rsidRPr="00F90876">
        <w:rPr>
          <w:rFonts w:ascii="Calibri" w:hAnsi="Calibri" w:cs="Calibri"/>
          <w:sz w:val="22"/>
          <w:szCs w:val="22"/>
        </w:rPr>
        <w:t> </w:t>
      </w:r>
      <w:r w:rsidRPr="00F90876">
        <w:rPr>
          <w:rFonts w:ascii="Calibri" w:hAnsi="Calibri" w:cs="Calibri"/>
          <w:sz w:val="22"/>
          <w:szCs w:val="22"/>
        </w:rPr>
        <w:t>hydranty przeciwpożarowe, zgodnie z przepisami i normami obowiązującymi w</w:t>
      </w:r>
      <w:r w:rsidR="00CE6649" w:rsidRPr="00F90876">
        <w:rPr>
          <w:rFonts w:ascii="Calibri" w:hAnsi="Calibri" w:cs="Calibri"/>
          <w:sz w:val="22"/>
          <w:szCs w:val="22"/>
        </w:rPr>
        <w:t> </w:t>
      </w:r>
      <w:r w:rsidRPr="00F90876">
        <w:rPr>
          <w:rFonts w:ascii="Calibri" w:hAnsi="Calibri" w:cs="Calibri"/>
          <w:sz w:val="22"/>
          <w:szCs w:val="22"/>
        </w:rPr>
        <w:t>zakresie ochrony przeciwpożarowej.</w:t>
      </w:r>
    </w:p>
    <w:p w14:paraId="00BB47F0" w14:textId="77777777" w:rsidR="00661A73" w:rsidRPr="00F90876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2BC37B96" w14:textId="77777777" w:rsidR="00661A73" w:rsidRPr="00F90876" w:rsidRDefault="00661A73" w:rsidP="00FC4BE1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146432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5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568E238" w14:textId="77777777" w:rsidR="002F08D4" w:rsidRPr="00F90876" w:rsidRDefault="002F08D4" w:rsidP="00FC4BE1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eastAsia="TimesNewRoman" w:hAnsi="Calibri" w:cs="Calibri"/>
          <w:b/>
          <w:color w:val="000000" w:themeColor="text1"/>
          <w:szCs w:val="22"/>
        </w:rPr>
        <w:t>Zasady modernizacji, rozbudowy i budowy systemu komunikacji</w:t>
      </w:r>
    </w:p>
    <w:p w14:paraId="23BB2A37" w14:textId="77777777" w:rsidR="002F08D4" w:rsidRPr="00F90876" w:rsidRDefault="002F08D4" w:rsidP="00FC4BE1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5E4F5416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Określa się </w:t>
      </w:r>
      <w:r w:rsidRPr="00F90876">
        <w:rPr>
          <w:rFonts w:ascii="Calibri" w:hAnsi="Calibri" w:cs="Calibri"/>
          <w:szCs w:val="22"/>
        </w:rPr>
        <w:t>zasady</w:t>
      </w:r>
      <w:r w:rsidRPr="00F90876">
        <w:rPr>
          <w:rFonts w:ascii="Calibri" w:hAnsi="Calibri" w:cs="Calibri"/>
          <w:color w:val="000000"/>
          <w:szCs w:val="22"/>
        </w:rPr>
        <w:t xml:space="preserve"> obsługi komunikacyjnej obszaru planu poprzez podstawowy i</w:t>
      </w:r>
      <w:r w:rsidR="00CE6649" w:rsidRPr="00F90876">
        <w:rPr>
          <w:rFonts w:ascii="Calibri" w:hAnsi="Calibri" w:cs="Calibri"/>
          <w:color w:val="000000"/>
          <w:szCs w:val="22"/>
        </w:rPr>
        <w:t> </w:t>
      </w:r>
      <w:r w:rsidRPr="00F90876">
        <w:rPr>
          <w:rFonts w:ascii="Calibri" w:hAnsi="Calibri" w:cs="Calibri"/>
          <w:color w:val="000000"/>
          <w:szCs w:val="22"/>
        </w:rPr>
        <w:t>uzupełniający układ dróg publicznych i niepublicznych, oznaczony na rysunku planu w</w:t>
      </w:r>
      <w:r w:rsidR="00CE6649" w:rsidRPr="00F90876">
        <w:rPr>
          <w:rFonts w:ascii="Calibri" w:hAnsi="Calibri" w:cs="Calibri"/>
          <w:color w:val="000000"/>
          <w:szCs w:val="22"/>
        </w:rPr>
        <w:t> </w:t>
      </w:r>
      <w:r w:rsidRPr="00F90876">
        <w:rPr>
          <w:rFonts w:ascii="Calibri" w:hAnsi="Calibri" w:cs="Calibri"/>
          <w:color w:val="000000"/>
          <w:szCs w:val="22"/>
        </w:rPr>
        <w:t>liniach rozgraniczających tereny:</w:t>
      </w:r>
      <w:r w:rsidR="005E78DA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2459B8DB" w14:textId="77777777" w:rsidR="00661A73" w:rsidRPr="00C3062C" w:rsidRDefault="00661A73" w:rsidP="00B26227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dróg </w:t>
      </w:r>
      <w:r w:rsidRPr="00F90876">
        <w:rPr>
          <w:rFonts w:ascii="Calibri" w:hAnsi="Calibri" w:cs="Calibri"/>
          <w:sz w:val="22"/>
          <w:szCs w:val="22"/>
        </w:rPr>
        <w:t>publicznych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o znaczeniu podstawowym, który umożliwia połączenia obszaru objętego planem </w:t>
      </w:r>
      <w:r w:rsidRPr="00C3062C">
        <w:rPr>
          <w:rFonts w:ascii="Calibri" w:hAnsi="Calibri" w:cs="Calibri"/>
          <w:color w:val="000000" w:themeColor="text1"/>
          <w:sz w:val="22"/>
          <w:szCs w:val="22"/>
        </w:rPr>
        <w:t>z zewnętrznym układem komunikacyjnym oraz zapewnia główne powiązania wewnątrz obszaru planu; układ obejmuje:</w:t>
      </w:r>
      <w:r w:rsidR="005E78DA" w:rsidRPr="00C3062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21157816" w14:textId="77777777" w:rsidR="00661A73" w:rsidRPr="00CF2611" w:rsidRDefault="003A7685" w:rsidP="00B26227">
      <w:pPr>
        <w:numPr>
          <w:ilvl w:val="0"/>
          <w:numId w:val="96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CF2611">
        <w:rPr>
          <w:rFonts w:ascii="Calibri" w:eastAsia="TimesNewRoman" w:hAnsi="Calibri" w:cs="Calibri"/>
          <w:sz w:val="22"/>
          <w:szCs w:val="22"/>
        </w:rPr>
        <w:t>drog</w:t>
      </w:r>
      <w:r w:rsidR="00DF4C35" w:rsidRPr="00CF2611">
        <w:rPr>
          <w:rFonts w:ascii="Calibri" w:eastAsia="TimesNewRoman" w:hAnsi="Calibri" w:cs="Calibri"/>
          <w:sz w:val="22"/>
          <w:szCs w:val="22"/>
        </w:rPr>
        <w:t>ę</w:t>
      </w:r>
      <w:r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Pr="00CF2611">
        <w:rPr>
          <w:rFonts w:ascii="Calibri" w:hAnsi="Calibri" w:cs="Calibri"/>
          <w:sz w:val="22"/>
          <w:szCs w:val="22"/>
        </w:rPr>
        <w:t>wojewódzk</w:t>
      </w:r>
      <w:r w:rsidR="00DF4C35" w:rsidRPr="00CF2611">
        <w:rPr>
          <w:rFonts w:ascii="Calibri" w:hAnsi="Calibri" w:cs="Calibri"/>
          <w:sz w:val="22"/>
          <w:szCs w:val="22"/>
        </w:rPr>
        <w:t>ą</w:t>
      </w:r>
      <w:r w:rsidRPr="00CF2611">
        <w:rPr>
          <w:rFonts w:ascii="Calibri" w:eastAsia="TimesNewRoman" w:hAnsi="Calibri" w:cs="Calibri"/>
          <w:sz w:val="22"/>
          <w:szCs w:val="22"/>
        </w:rPr>
        <w:t xml:space="preserve"> DW </w:t>
      </w:r>
      <w:r w:rsidR="003E3874" w:rsidRPr="00CF2611">
        <w:rPr>
          <w:rFonts w:ascii="Calibri" w:eastAsia="TimesNewRoman" w:hAnsi="Calibri" w:cs="Calibri"/>
          <w:sz w:val="22"/>
          <w:szCs w:val="22"/>
        </w:rPr>
        <w:t>9</w:t>
      </w:r>
      <w:r w:rsidR="009F1184" w:rsidRPr="00CF2611">
        <w:rPr>
          <w:rFonts w:ascii="Calibri" w:eastAsia="TimesNewRoman" w:hAnsi="Calibri" w:cs="Calibri"/>
          <w:sz w:val="22"/>
          <w:szCs w:val="22"/>
        </w:rPr>
        <w:t>6</w:t>
      </w:r>
      <w:r w:rsidR="003E3874" w:rsidRPr="00CF2611">
        <w:rPr>
          <w:rFonts w:ascii="Calibri" w:eastAsia="TimesNewRoman" w:hAnsi="Calibri" w:cs="Calibri"/>
          <w:sz w:val="22"/>
          <w:szCs w:val="22"/>
        </w:rPr>
        <w:t>9</w:t>
      </w:r>
      <w:r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="00FA401F" w:rsidRPr="00CF2611">
        <w:rPr>
          <w:rFonts w:ascii="Calibri" w:eastAsia="TimesNewRoman" w:hAnsi="Calibri" w:cs="Calibri"/>
          <w:sz w:val="22"/>
          <w:szCs w:val="22"/>
        </w:rPr>
        <w:t>klasy głównej</w:t>
      </w:r>
      <w:r w:rsidR="00DA43BD" w:rsidRPr="00CF2611">
        <w:rPr>
          <w:rFonts w:ascii="Calibri" w:eastAsia="TimesNewRoman" w:hAnsi="Calibri" w:cs="Calibri"/>
          <w:sz w:val="22"/>
          <w:szCs w:val="22"/>
        </w:rPr>
        <w:t>, oznaczon</w:t>
      </w:r>
      <w:r w:rsidR="00DF4C35" w:rsidRPr="00CF2611">
        <w:rPr>
          <w:rFonts w:ascii="Calibri" w:eastAsia="TimesNewRoman" w:hAnsi="Calibri" w:cs="Calibri"/>
          <w:sz w:val="22"/>
          <w:szCs w:val="22"/>
        </w:rPr>
        <w:t>ą</w:t>
      </w:r>
      <w:r w:rsidR="00DA43BD" w:rsidRPr="00CF2611">
        <w:rPr>
          <w:rFonts w:ascii="Calibri" w:eastAsia="TimesNewRoman" w:hAnsi="Calibri" w:cs="Calibri"/>
          <w:sz w:val="22"/>
          <w:szCs w:val="22"/>
        </w:rPr>
        <w:t xml:space="preserve"> na rysunku planu symbol</w:t>
      </w:r>
      <w:r w:rsidR="00C4684F" w:rsidRPr="00CF2611">
        <w:rPr>
          <w:rFonts w:ascii="Calibri" w:eastAsia="TimesNewRoman" w:hAnsi="Calibri" w:cs="Calibri"/>
          <w:sz w:val="22"/>
          <w:szCs w:val="22"/>
        </w:rPr>
        <w:t>em</w:t>
      </w:r>
      <w:r w:rsidR="00FA401F"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="00F138F7" w:rsidRPr="00CF2611">
        <w:rPr>
          <w:rFonts w:ascii="Calibri" w:eastAsia="TimesNewRoman" w:hAnsi="Calibri" w:cs="Calibri"/>
          <w:b/>
          <w:sz w:val="22"/>
          <w:szCs w:val="22"/>
        </w:rPr>
        <w:t>KDG</w:t>
      </w:r>
      <w:r w:rsidR="00DA43BD" w:rsidRPr="00CF2611">
        <w:rPr>
          <w:rFonts w:ascii="Calibri" w:eastAsia="TimesNewRoman" w:hAnsi="Calibri" w:cs="Calibri"/>
          <w:sz w:val="22"/>
          <w:szCs w:val="22"/>
        </w:rPr>
        <w:t>;</w:t>
      </w:r>
      <w:r w:rsidR="00661A73"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="00DA43BD" w:rsidRPr="00CF2611">
        <w:rPr>
          <w:rFonts w:ascii="Calibri" w:eastAsia="TimesNewRoman" w:hAnsi="Calibri" w:cs="Calibri"/>
          <w:sz w:val="22"/>
          <w:szCs w:val="22"/>
        </w:rPr>
        <w:t>drog</w:t>
      </w:r>
      <w:r w:rsidR="00C4684F" w:rsidRPr="00CF2611">
        <w:rPr>
          <w:rFonts w:ascii="Calibri" w:eastAsia="TimesNewRoman" w:hAnsi="Calibri" w:cs="Calibri"/>
          <w:sz w:val="22"/>
          <w:szCs w:val="22"/>
        </w:rPr>
        <w:t>a</w:t>
      </w:r>
      <w:r w:rsidR="00DA43BD" w:rsidRPr="00CF2611">
        <w:rPr>
          <w:rFonts w:ascii="Calibri" w:eastAsia="TimesNewRoman" w:hAnsi="Calibri" w:cs="Calibri"/>
          <w:sz w:val="22"/>
          <w:szCs w:val="22"/>
        </w:rPr>
        <w:t xml:space="preserve"> wojewódzk</w:t>
      </w:r>
      <w:r w:rsidR="00C4684F" w:rsidRPr="00CF2611">
        <w:rPr>
          <w:rFonts w:ascii="Calibri" w:eastAsia="TimesNewRoman" w:hAnsi="Calibri" w:cs="Calibri"/>
          <w:sz w:val="22"/>
          <w:szCs w:val="22"/>
        </w:rPr>
        <w:t>a</w:t>
      </w:r>
      <w:r w:rsidR="00661A73" w:rsidRPr="00CF2611">
        <w:rPr>
          <w:rFonts w:ascii="Calibri" w:eastAsia="TimesNewRoman" w:hAnsi="Calibri" w:cs="Calibri"/>
          <w:sz w:val="22"/>
          <w:szCs w:val="22"/>
        </w:rPr>
        <w:t xml:space="preserve"> ma bezpośrednie powiązania z układem dróg powiatowych w obszarze objętym planem</w:t>
      </w:r>
      <w:r w:rsidR="00521095" w:rsidRPr="00CF2611">
        <w:rPr>
          <w:rFonts w:ascii="Calibri" w:eastAsia="TimesNewRoman" w:hAnsi="Calibri" w:cs="Calibri"/>
          <w:sz w:val="22"/>
          <w:szCs w:val="22"/>
        </w:rPr>
        <w:t xml:space="preserve"> oraz z </w:t>
      </w:r>
      <w:r w:rsidR="00DF4C35" w:rsidRPr="00CF2611">
        <w:rPr>
          <w:rFonts w:ascii="Calibri" w:eastAsia="TimesNewRoman" w:hAnsi="Calibri" w:cs="Calibri"/>
          <w:sz w:val="22"/>
          <w:szCs w:val="22"/>
        </w:rPr>
        <w:t xml:space="preserve">drogami </w:t>
      </w:r>
      <w:r w:rsidR="00521095" w:rsidRPr="00CF2611">
        <w:rPr>
          <w:rFonts w:ascii="Calibri" w:eastAsia="TimesNewRoman" w:hAnsi="Calibri" w:cs="Calibri"/>
          <w:sz w:val="22"/>
          <w:szCs w:val="22"/>
        </w:rPr>
        <w:t xml:space="preserve">krajowymi </w:t>
      </w:r>
      <w:r w:rsidR="00F138F7" w:rsidRPr="00CF2611">
        <w:rPr>
          <w:rFonts w:ascii="Calibri" w:eastAsia="TimesNewRoman" w:hAnsi="Calibri" w:cs="Calibri"/>
          <w:sz w:val="22"/>
          <w:szCs w:val="22"/>
        </w:rPr>
        <w:t xml:space="preserve">przebiegającymi </w:t>
      </w:r>
      <w:r w:rsidR="00521095" w:rsidRPr="00CF2611">
        <w:rPr>
          <w:rFonts w:ascii="Calibri" w:eastAsia="TimesNewRoman" w:hAnsi="Calibri" w:cs="Calibri"/>
          <w:sz w:val="22"/>
          <w:szCs w:val="22"/>
        </w:rPr>
        <w:t>poza obszarem planu, czyli z</w:t>
      </w:r>
      <w:r w:rsidR="00CE6649" w:rsidRPr="00CF2611">
        <w:rPr>
          <w:rFonts w:ascii="Calibri" w:eastAsia="TimesNewRoman" w:hAnsi="Calibri" w:cs="Calibri"/>
          <w:sz w:val="22"/>
          <w:szCs w:val="22"/>
        </w:rPr>
        <w:t> </w:t>
      </w:r>
      <w:r w:rsidR="00521095" w:rsidRPr="00CF2611">
        <w:rPr>
          <w:rFonts w:ascii="Calibri" w:eastAsia="TimesNewRoman" w:hAnsi="Calibri" w:cs="Calibri"/>
          <w:sz w:val="22"/>
          <w:szCs w:val="22"/>
        </w:rPr>
        <w:t>drog</w:t>
      </w:r>
      <w:r w:rsidRPr="00CF2611">
        <w:rPr>
          <w:rFonts w:ascii="Calibri" w:eastAsia="TimesNewRoman" w:hAnsi="Calibri" w:cs="Calibri"/>
          <w:sz w:val="22"/>
          <w:szCs w:val="22"/>
        </w:rPr>
        <w:t>ami krajowymi:</w:t>
      </w:r>
      <w:r w:rsidR="00521095" w:rsidRPr="00CF2611">
        <w:rPr>
          <w:rFonts w:ascii="Calibri" w:eastAsia="TimesNewRoman" w:hAnsi="Calibri" w:cs="Calibri"/>
          <w:sz w:val="22"/>
          <w:szCs w:val="22"/>
        </w:rPr>
        <w:t xml:space="preserve"> DK </w:t>
      </w:r>
      <w:r w:rsidR="003E3874" w:rsidRPr="00CF2611">
        <w:rPr>
          <w:rFonts w:ascii="Calibri" w:eastAsia="TimesNewRoman" w:hAnsi="Calibri" w:cs="Calibri"/>
          <w:sz w:val="22"/>
          <w:szCs w:val="22"/>
        </w:rPr>
        <w:t>49</w:t>
      </w:r>
      <w:r w:rsidR="00521095"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Pr="00CF2611">
        <w:rPr>
          <w:rFonts w:ascii="Calibri" w:eastAsia="TimesNewRoman" w:hAnsi="Calibri" w:cs="Calibri"/>
          <w:sz w:val="22"/>
          <w:szCs w:val="22"/>
        </w:rPr>
        <w:t>i</w:t>
      </w:r>
      <w:r w:rsidR="00521095" w:rsidRPr="00CF2611">
        <w:rPr>
          <w:rFonts w:ascii="Calibri" w:eastAsia="TimesNewRoman" w:hAnsi="Calibri" w:cs="Calibri"/>
          <w:sz w:val="22"/>
          <w:szCs w:val="22"/>
        </w:rPr>
        <w:t xml:space="preserve"> DK </w:t>
      </w:r>
      <w:r w:rsidR="003E3874" w:rsidRPr="00CF2611">
        <w:rPr>
          <w:rFonts w:ascii="Calibri" w:eastAsia="TimesNewRoman" w:hAnsi="Calibri" w:cs="Calibri"/>
          <w:sz w:val="22"/>
          <w:szCs w:val="22"/>
        </w:rPr>
        <w:t>47</w:t>
      </w:r>
      <w:r w:rsidR="00521095" w:rsidRPr="00CF2611">
        <w:rPr>
          <w:rFonts w:ascii="Calibri" w:eastAsia="TimesNewRoman" w:hAnsi="Calibri" w:cs="Calibri"/>
          <w:sz w:val="22"/>
          <w:szCs w:val="22"/>
        </w:rPr>
        <w:t xml:space="preserve">, a poprzez drogę DK </w:t>
      </w:r>
      <w:r w:rsidR="003E3874" w:rsidRPr="00CF2611">
        <w:rPr>
          <w:rFonts w:ascii="Calibri" w:eastAsia="TimesNewRoman" w:hAnsi="Calibri" w:cs="Calibri"/>
          <w:sz w:val="22"/>
          <w:szCs w:val="22"/>
        </w:rPr>
        <w:t>47</w:t>
      </w:r>
      <w:r w:rsidR="00521095"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="00C87C13" w:rsidRPr="00CF2611">
        <w:rPr>
          <w:rFonts w:ascii="Calibri" w:eastAsia="TimesNewRoman" w:hAnsi="Calibri" w:cs="Calibri"/>
          <w:sz w:val="22"/>
          <w:szCs w:val="22"/>
        </w:rPr>
        <w:t xml:space="preserve">dalsze </w:t>
      </w:r>
      <w:r w:rsidR="00F138F7" w:rsidRPr="00CF2611">
        <w:rPr>
          <w:rFonts w:ascii="Calibri" w:eastAsia="TimesNewRoman" w:hAnsi="Calibri" w:cs="Calibri"/>
          <w:sz w:val="22"/>
          <w:szCs w:val="22"/>
        </w:rPr>
        <w:t xml:space="preserve">powiązanie </w:t>
      </w:r>
      <w:r w:rsidR="00F15B59" w:rsidRPr="00CF2611">
        <w:rPr>
          <w:rFonts w:ascii="Calibri" w:eastAsia="TimesNewRoman" w:hAnsi="Calibri" w:cs="Calibri"/>
          <w:sz w:val="22"/>
          <w:szCs w:val="22"/>
        </w:rPr>
        <w:t>z </w:t>
      </w:r>
      <w:r w:rsidR="00611A30" w:rsidRPr="00CF2611">
        <w:rPr>
          <w:rFonts w:ascii="Calibri" w:eastAsia="TimesNewRoman" w:hAnsi="Calibri" w:cs="Calibri"/>
          <w:sz w:val="22"/>
          <w:szCs w:val="22"/>
        </w:rPr>
        <w:t>DK 7</w:t>
      </w:r>
      <w:r w:rsidR="00661A73" w:rsidRPr="00CF2611">
        <w:rPr>
          <w:rFonts w:ascii="Calibri" w:eastAsia="TimesNewRoman" w:hAnsi="Calibri" w:cs="Calibri"/>
          <w:sz w:val="22"/>
          <w:szCs w:val="22"/>
        </w:rPr>
        <w:t>,</w:t>
      </w:r>
    </w:p>
    <w:p w14:paraId="4FACA541" w14:textId="77777777" w:rsidR="00661A73" w:rsidRPr="00CF2611" w:rsidRDefault="00661A73" w:rsidP="00B26227">
      <w:pPr>
        <w:numPr>
          <w:ilvl w:val="0"/>
          <w:numId w:val="96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CF2611">
        <w:rPr>
          <w:rFonts w:ascii="Calibri" w:eastAsia="TimesNewRoman" w:hAnsi="Calibri" w:cs="Calibri"/>
          <w:sz w:val="22"/>
          <w:szCs w:val="22"/>
        </w:rPr>
        <w:t>drogi</w:t>
      </w:r>
      <w:r w:rsidR="00C12E2C"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="00C12E2C" w:rsidRPr="00CF2611">
        <w:rPr>
          <w:rFonts w:ascii="Calibri" w:hAnsi="Calibri" w:cs="Calibri"/>
          <w:sz w:val="22"/>
          <w:szCs w:val="22"/>
        </w:rPr>
        <w:t>powiatowe</w:t>
      </w:r>
      <w:r w:rsidR="003A7685" w:rsidRPr="00CF2611">
        <w:rPr>
          <w:rFonts w:ascii="Calibri" w:eastAsia="TimesNewRoman" w:hAnsi="Calibri" w:cs="Calibri"/>
          <w:sz w:val="22"/>
          <w:szCs w:val="22"/>
        </w:rPr>
        <w:t>:</w:t>
      </w:r>
      <w:r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="00F138F7" w:rsidRPr="00CF2611">
        <w:rPr>
          <w:rFonts w:ascii="Calibri" w:eastAsia="TimesNewRoman" w:hAnsi="Calibri" w:cs="Calibri"/>
          <w:sz w:val="22"/>
          <w:szCs w:val="22"/>
        </w:rPr>
        <w:t>DP</w:t>
      </w:r>
      <w:r w:rsidR="00A4160C"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="00C87C13" w:rsidRPr="00CF2611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1644K</w:t>
      </w:r>
      <w:r w:rsidR="000A6CCA" w:rsidRPr="00CF2611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 xml:space="preserve"> (klasy </w:t>
      </w:r>
      <w:r w:rsidR="00A4160C" w:rsidRPr="00CF2611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zbiorczej</w:t>
      </w:r>
      <w:r w:rsidR="00837707" w:rsidRPr="00CF2611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 xml:space="preserve"> </w:t>
      </w:r>
      <w:r w:rsidR="00D57116" w:rsidRPr="00CF2611">
        <w:rPr>
          <w:rStyle w:val="Pogrubienie"/>
          <w:rFonts w:ascii="Calibri" w:eastAsiaTheme="majorEastAsia" w:hAnsi="Calibri" w:cs="Calibri"/>
          <w:sz w:val="22"/>
          <w:szCs w:val="22"/>
        </w:rPr>
        <w:t>KD</w:t>
      </w:r>
      <w:r w:rsidR="00A4160C" w:rsidRPr="00CF2611">
        <w:rPr>
          <w:rStyle w:val="Pogrubienie"/>
          <w:rFonts w:ascii="Calibri" w:eastAsiaTheme="majorEastAsia" w:hAnsi="Calibri" w:cs="Calibri"/>
          <w:sz w:val="22"/>
          <w:szCs w:val="22"/>
        </w:rPr>
        <w:t>Z</w:t>
      </w:r>
      <w:r w:rsidR="00837707" w:rsidRPr="00CF2611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)</w:t>
      </w:r>
      <w:r w:rsidR="00C12E2C" w:rsidRPr="00CF2611">
        <w:rPr>
          <w:rStyle w:val="Pogrubienie"/>
          <w:rFonts w:ascii="Calibri" w:hAnsi="Calibri" w:cs="Calibri"/>
          <w:b w:val="0"/>
          <w:sz w:val="22"/>
          <w:szCs w:val="22"/>
        </w:rPr>
        <w:t>,</w:t>
      </w:r>
      <w:r w:rsidR="00D57116" w:rsidRPr="00CF2611">
        <w:rPr>
          <w:rStyle w:val="Pogrubienie"/>
          <w:rFonts w:ascii="Calibri" w:hAnsi="Calibri" w:cs="Calibri"/>
          <w:b w:val="0"/>
          <w:i/>
          <w:sz w:val="22"/>
          <w:szCs w:val="22"/>
        </w:rPr>
        <w:t xml:space="preserve"> </w:t>
      </w:r>
    </w:p>
    <w:p w14:paraId="2D4C9079" w14:textId="77777777" w:rsidR="00661A73" w:rsidRPr="00C3062C" w:rsidRDefault="00661A73" w:rsidP="00B26227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3062C">
        <w:rPr>
          <w:rFonts w:ascii="Calibri" w:hAnsi="Calibri" w:cs="Calibri"/>
          <w:color w:val="000000" w:themeColor="text1"/>
          <w:sz w:val="22"/>
          <w:szCs w:val="22"/>
        </w:rPr>
        <w:t>dróg o znaczeniu uzupełniającym, układ obejmuje:</w:t>
      </w:r>
    </w:p>
    <w:p w14:paraId="6D4F2DF9" w14:textId="77777777" w:rsidR="00661A73" w:rsidRPr="00F90876" w:rsidRDefault="00661A73" w:rsidP="00B26227">
      <w:pPr>
        <w:numPr>
          <w:ilvl w:val="0"/>
          <w:numId w:val="4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3062C">
        <w:rPr>
          <w:rFonts w:ascii="Calibri" w:hAnsi="Calibri" w:cs="Calibri"/>
          <w:color w:val="000000" w:themeColor="text1"/>
          <w:sz w:val="22"/>
          <w:szCs w:val="22"/>
        </w:rPr>
        <w:t>publiczne drogi gminne (</w:t>
      </w:r>
      <w:r w:rsidR="003A7685" w:rsidRPr="00C3062C">
        <w:rPr>
          <w:rFonts w:ascii="Calibri" w:hAnsi="Calibri" w:cs="Calibri"/>
          <w:color w:val="000000" w:themeColor="text1"/>
          <w:sz w:val="22"/>
          <w:szCs w:val="22"/>
        </w:rPr>
        <w:t xml:space="preserve">klasy </w:t>
      </w:r>
      <w:r w:rsidR="003A7685" w:rsidRPr="00F90876">
        <w:rPr>
          <w:rFonts w:ascii="Calibri" w:hAnsi="Calibri" w:cs="Calibri"/>
          <w:color w:val="000000"/>
          <w:sz w:val="22"/>
          <w:szCs w:val="22"/>
        </w:rPr>
        <w:t xml:space="preserve">dojazdowej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</w:t>
      </w:r>
      <w:r w:rsidR="00C12E2C" w:rsidRPr="00F90876">
        <w:rPr>
          <w:rFonts w:ascii="Calibri" w:hAnsi="Calibri" w:cs="Calibri"/>
          <w:b/>
          <w:color w:val="000000"/>
          <w:sz w:val="22"/>
          <w:szCs w:val="22"/>
        </w:rPr>
        <w:t>D</w:t>
      </w:r>
      <w:r w:rsidRPr="00F90876">
        <w:rPr>
          <w:rFonts w:ascii="Calibri" w:hAnsi="Calibri" w:cs="Calibri"/>
          <w:color w:val="000000"/>
          <w:sz w:val="22"/>
          <w:szCs w:val="22"/>
        </w:rPr>
        <w:t>),</w:t>
      </w:r>
    </w:p>
    <w:p w14:paraId="11A39642" w14:textId="77777777" w:rsidR="00661A73" w:rsidRPr="00F90876" w:rsidRDefault="00661A73" w:rsidP="00B26227">
      <w:pPr>
        <w:numPr>
          <w:ilvl w:val="0"/>
          <w:numId w:val="4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niepubliczne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drogi wewnętrzne </w:t>
      </w:r>
      <w:r w:rsidR="00D056B8" w:rsidRPr="00F90876">
        <w:rPr>
          <w:rFonts w:ascii="Calibri" w:hAnsi="Calibri" w:cs="Calibri"/>
          <w:color w:val="000000"/>
          <w:sz w:val="22"/>
          <w:szCs w:val="22"/>
        </w:rPr>
        <w:t xml:space="preserve">gminne i prywatne </w:t>
      </w:r>
      <w:r w:rsidRPr="00F90876">
        <w:rPr>
          <w:rFonts w:ascii="Calibri" w:hAnsi="Calibri" w:cs="Calibri"/>
          <w:color w:val="000000"/>
          <w:sz w:val="22"/>
          <w:szCs w:val="22"/>
        </w:rPr>
        <w:t>(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KDW</w:t>
      </w:r>
      <w:r w:rsidRPr="00F90876">
        <w:rPr>
          <w:rFonts w:ascii="Calibri" w:hAnsi="Calibri" w:cs="Calibri"/>
          <w:color w:val="000000"/>
          <w:sz w:val="22"/>
          <w:szCs w:val="22"/>
        </w:rPr>
        <w:t>).</w:t>
      </w:r>
    </w:p>
    <w:p w14:paraId="4BC80B90" w14:textId="77777777" w:rsidR="00661A73" w:rsidRPr="00F90876" w:rsidRDefault="00AC1605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Układ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szCs w:val="22"/>
        </w:rPr>
        <w:t>drogowy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opisan</w:t>
      </w:r>
      <w:r w:rsidRPr="00F90876">
        <w:rPr>
          <w:rFonts w:ascii="Calibri" w:hAnsi="Calibri" w:cs="Calibri"/>
          <w:color w:val="000000"/>
          <w:szCs w:val="22"/>
        </w:rPr>
        <w:t>y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w ust. 1</w:t>
      </w:r>
      <w:r w:rsidRPr="00F90876">
        <w:rPr>
          <w:rFonts w:ascii="Calibri" w:hAnsi="Calibri" w:cs="Calibri"/>
          <w:color w:val="000000"/>
          <w:szCs w:val="22"/>
        </w:rPr>
        <w:t xml:space="preserve"> </w:t>
      </w:r>
      <w:r w:rsidR="00661A73" w:rsidRPr="00F90876">
        <w:rPr>
          <w:rFonts w:ascii="Calibri" w:hAnsi="Calibri" w:cs="Calibri"/>
          <w:color w:val="000000"/>
          <w:szCs w:val="22"/>
        </w:rPr>
        <w:t>określa stan docelowy</w:t>
      </w:r>
      <w:r w:rsidRPr="00F90876">
        <w:rPr>
          <w:rFonts w:ascii="Calibri" w:hAnsi="Calibri" w:cs="Calibri"/>
          <w:color w:val="000000"/>
          <w:szCs w:val="22"/>
        </w:rPr>
        <w:t xml:space="preserve"> obsługi komunikacyjnej obszaru</w:t>
      </w:r>
      <w:r w:rsidR="00661A73" w:rsidRPr="00F90876">
        <w:rPr>
          <w:rFonts w:ascii="Calibri" w:hAnsi="Calibri" w:cs="Calibri"/>
          <w:color w:val="000000"/>
          <w:szCs w:val="22"/>
        </w:rPr>
        <w:t xml:space="preserve">, </w:t>
      </w:r>
      <w:r w:rsidRPr="00F90876">
        <w:rPr>
          <w:rFonts w:ascii="Calibri" w:hAnsi="Calibri" w:cs="Calibri"/>
          <w:color w:val="000000"/>
          <w:szCs w:val="22"/>
        </w:rPr>
        <w:t>do uwzględnienia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przy zagospodarow</w:t>
      </w:r>
      <w:r w:rsidRPr="00F90876">
        <w:rPr>
          <w:rFonts w:ascii="Calibri" w:hAnsi="Calibri" w:cs="Calibri"/>
          <w:color w:val="000000"/>
          <w:szCs w:val="22"/>
        </w:rPr>
        <w:t>ywaniu</w:t>
      </w:r>
      <w:r w:rsidR="00661A73" w:rsidRPr="00F90876">
        <w:rPr>
          <w:rFonts w:ascii="Calibri" w:hAnsi="Calibri" w:cs="Calibri"/>
          <w:color w:val="000000"/>
          <w:szCs w:val="22"/>
        </w:rPr>
        <w:t xml:space="preserve"> terenów zgodnie z planowanym przeznaczeniem; dopuszcza się lokalizację nie wyznaczonych na rysunku planu dojazdów oraz ciągów pieszo</w:t>
      </w:r>
      <w:r w:rsidR="00B12A12" w:rsidRPr="00F90876">
        <w:rPr>
          <w:rFonts w:ascii="Calibri" w:hAnsi="Calibri" w:cs="Calibri"/>
          <w:color w:val="000000"/>
          <w:szCs w:val="22"/>
        </w:rPr>
        <w:t>-</w:t>
      </w:r>
      <w:r w:rsidR="00661A73" w:rsidRPr="00F90876">
        <w:rPr>
          <w:rFonts w:ascii="Calibri" w:hAnsi="Calibri" w:cs="Calibri"/>
          <w:color w:val="000000"/>
          <w:szCs w:val="22"/>
        </w:rPr>
        <w:t>jezdnych, tras rowerowych i pieszych.</w:t>
      </w:r>
    </w:p>
    <w:p w14:paraId="547065E2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Utrzymuje się </w:t>
      </w:r>
      <w:r w:rsidRPr="00F90876">
        <w:rPr>
          <w:rFonts w:ascii="Calibri" w:hAnsi="Calibri" w:cs="Calibri"/>
          <w:szCs w:val="22"/>
        </w:rPr>
        <w:t>istniejący</w:t>
      </w:r>
      <w:r w:rsidRPr="00F90876">
        <w:rPr>
          <w:rFonts w:ascii="Calibri" w:hAnsi="Calibri" w:cs="Calibri"/>
          <w:color w:val="000000"/>
          <w:szCs w:val="22"/>
        </w:rPr>
        <w:t xml:space="preserve"> system układu drogowego w granicach wyznaczonych linii rozgraniczających tereny dróg, z możliwością modernizacji</w:t>
      </w:r>
      <w:r w:rsidR="00AC1605" w:rsidRPr="00F90876">
        <w:rPr>
          <w:rFonts w:ascii="Calibri" w:hAnsi="Calibri" w:cs="Calibri"/>
          <w:color w:val="000000"/>
          <w:szCs w:val="22"/>
        </w:rPr>
        <w:t xml:space="preserve">, </w:t>
      </w:r>
      <w:r w:rsidRPr="00F90876">
        <w:rPr>
          <w:rFonts w:ascii="Calibri" w:hAnsi="Calibri" w:cs="Calibri"/>
          <w:color w:val="000000"/>
          <w:szCs w:val="22"/>
        </w:rPr>
        <w:t xml:space="preserve">przebudowy </w:t>
      </w:r>
      <w:r w:rsidR="00AC1605" w:rsidRPr="00F90876">
        <w:rPr>
          <w:rFonts w:ascii="Calibri" w:hAnsi="Calibri" w:cs="Calibri"/>
          <w:color w:val="000000"/>
          <w:szCs w:val="22"/>
        </w:rPr>
        <w:t xml:space="preserve">i rozbudowy </w:t>
      </w:r>
      <w:r w:rsidRPr="00F90876">
        <w:rPr>
          <w:rFonts w:ascii="Calibri" w:hAnsi="Calibri" w:cs="Calibri"/>
          <w:color w:val="000000"/>
          <w:szCs w:val="22"/>
        </w:rPr>
        <w:t>systemu, zgodnie z przepisami odrębnymi.</w:t>
      </w:r>
      <w:r w:rsidR="005E78DA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77016F62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</w:t>
      </w:r>
      <w:r w:rsidRPr="00F90876">
        <w:rPr>
          <w:rFonts w:ascii="Calibri" w:hAnsi="Calibri" w:cs="Calibri"/>
          <w:szCs w:val="22"/>
        </w:rPr>
        <w:t>obsługi</w:t>
      </w:r>
      <w:r w:rsidRPr="00F90876">
        <w:rPr>
          <w:rFonts w:ascii="Calibri" w:hAnsi="Calibri" w:cs="Calibri"/>
          <w:color w:val="000000"/>
          <w:szCs w:val="22"/>
        </w:rPr>
        <w:t xml:space="preserve"> terenów zlokalizowanych w bezpośrednim sąsiedztwie </w:t>
      </w:r>
      <w:r w:rsidR="00AC1605" w:rsidRPr="00F90876">
        <w:rPr>
          <w:rFonts w:ascii="Calibri" w:hAnsi="Calibri" w:cs="Calibri"/>
          <w:color w:val="000000"/>
          <w:szCs w:val="22"/>
        </w:rPr>
        <w:t>dr</w:t>
      </w:r>
      <w:r w:rsidR="00C12E2C" w:rsidRPr="00F90876">
        <w:rPr>
          <w:rFonts w:ascii="Calibri" w:hAnsi="Calibri" w:cs="Calibri"/>
          <w:color w:val="000000"/>
          <w:szCs w:val="22"/>
        </w:rPr>
        <w:t xml:space="preserve">ogi </w:t>
      </w:r>
      <w:r w:rsidRPr="00F90876">
        <w:rPr>
          <w:rFonts w:ascii="Calibri" w:hAnsi="Calibri" w:cs="Calibri"/>
          <w:color w:val="000000"/>
          <w:szCs w:val="22"/>
        </w:rPr>
        <w:t>wojewódzki</w:t>
      </w:r>
      <w:r w:rsidR="00C12E2C" w:rsidRPr="00F90876">
        <w:rPr>
          <w:rFonts w:ascii="Calibri" w:hAnsi="Calibri" w:cs="Calibri"/>
          <w:color w:val="000000"/>
          <w:szCs w:val="22"/>
        </w:rPr>
        <w:t>ej</w:t>
      </w:r>
      <w:r w:rsidRPr="00F90876">
        <w:rPr>
          <w:rFonts w:ascii="Calibri" w:hAnsi="Calibri" w:cs="Calibri"/>
          <w:color w:val="000000"/>
          <w:szCs w:val="22"/>
        </w:rPr>
        <w:t xml:space="preserve"> klasy głównej, oznaczon</w:t>
      </w:r>
      <w:r w:rsidR="00C12E2C" w:rsidRPr="00F90876">
        <w:rPr>
          <w:rFonts w:ascii="Calibri" w:hAnsi="Calibri" w:cs="Calibri"/>
          <w:color w:val="000000"/>
          <w:szCs w:val="22"/>
        </w:rPr>
        <w:t>ej</w:t>
      </w:r>
      <w:r w:rsidRPr="00F90876">
        <w:rPr>
          <w:rFonts w:ascii="Calibri" w:hAnsi="Calibri" w:cs="Calibri"/>
          <w:color w:val="000000"/>
          <w:szCs w:val="22"/>
        </w:rPr>
        <w:t xml:space="preserve"> w planie symb</w:t>
      </w:r>
      <w:r w:rsidR="00A97994" w:rsidRPr="00F90876">
        <w:rPr>
          <w:rFonts w:ascii="Calibri" w:hAnsi="Calibri" w:cs="Calibri"/>
          <w:color w:val="000000"/>
          <w:szCs w:val="22"/>
        </w:rPr>
        <w:t>ol</w:t>
      </w:r>
      <w:r w:rsidR="00C12E2C" w:rsidRPr="00F90876">
        <w:rPr>
          <w:rFonts w:ascii="Calibri" w:hAnsi="Calibri" w:cs="Calibri"/>
          <w:color w:val="000000"/>
          <w:szCs w:val="22"/>
        </w:rPr>
        <w:t>em</w:t>
      </w:r>
      <w:r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Cs w:val="22"/>
        </w:rPr>
        <w:t>KDG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0D1AEC1B" w14:textId="77777777" w:rsidR="005E7493" w:rsidRPr="00F90876" w:rsidRDefault="005E7493" w:rsidP="00B26227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utrzymuje się istniejące połączenia dróg publicznych i wewnętrznych z drog</w:t>
      </w:r>
      <w:r w:rsidR="00C12E2C" w:rsidRPr="00F90876">
        <w:rPr>
          <w:rFonts w:ascii="Calibri" w:hAnsi="Calibri" w:cs="Calibri"/>
          <w:color w:val="000000"/>
          <w:sz w:val="22"/>
          <w:szCs w:val="22"/>
        </w:rPr>
        <w:t>ą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wojewódzk</w:t>
      </w:r>
      <w:r w:rsidR="00C12E2C" w:rsidRPr="00F90876">
        <w:rPr>
          <w:rFonts w:ascii="Calibri" w:hAnsi="Calibri" w:cs="Calibri"/>
          <w:color w:val="000000"/>
          <w:sz w:val="22"/>
          <w:szCs w:val="22"/>
        </w:rPr>
        <w:t>ą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klasy głównej; </w:t>
      </w:r>
      <w:r w:rsidR="00C12E2C" w:rsidRPr="00F90876">
        <w:rPr>
          <w:rFonts w:ascii="Calibri" w:hAnsi="Calibri" w:cs="Calibri"/>
          <w:color w:val="000000"/>
          <w:sz w:val="22"/>
          <w:szCs w:val="22"/>
        </w:rPr>
        <w:t xml:space="preserve">ewentualną </w:t>
      </w:r>
      <w:r w:rsidRPr="00F90876">
        <w:rPr>
          <w:rFonts w:ascii="Calibri" w:hAnsi="Calibri" w:cs="Calibri"/>
          <w:color w:val="000000"/>
          <w:sz w:val="22"/>
          <w:szCs w:val="22"/>
        </w:rPr>
        <w:t>zmianę obsługi komunikacyjnej tych terenów dopuszcza się zgodnie z przepisami odrębnymi;</w:t>
      </w:r>
    </w:p>
    <w:p w14:paraId="5CE071B1" w14:textId="77777777" w:rsidR="00661A73" w:rsidRPr="00F90876" w:rsidRDefault="00661A73" w:rsidP="00B26227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obsługa komunikacyjna nowych terenów przeznaczonych do zabudowy powinna się odbywać za pośrednictwem dróg klas zbiorczych, lokalnych, dojazdowych oraz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wewnętrznych; w przypadku braku takich połączeń dopuszcza się obsługę tych terenów bezpośrednio z drogi głównej, zgodnie z przepisami odrębnymi.</w:t>
      </w:r>
    </w:p>
    <w:p w14:paraId="297681BF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Realizacja </w:t>
      </w:r>
      <w:r w:rsidRPr="00F90876">
        <w:rPr>
          <w:rFonts w:ascii="Calibri" w:hAnsi="Calibri" w:cs="Calibri"/>
          <w:szCs w:val="22"/>
        </w:rPr>
        <w:t>ustaleń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 planu w zakresie zagospodarowania, użytkowania i utrzymania terenów </w:t>
      </w:r>
      <w:r w:rsidRPr="00F90876">
        <w:rPr>
          <w:rFonts w:ascii="Calibri" w:hAnsi="Calibri" w:cs="Calibri"/>
          <w:color w:val="000000"/>
          <w:szCs w:val="22"/>
        </w:rPr>
        <w:t xml:space="preserve">komunikacji kołowej, transportu publicznego, parkingów i komunikacji pieszej wymaga uwzględnienia potrzeb osób niepełnosprawnych. </w:t>
      </w:r>
    </w:p>
    <w:p w14:paraId="425C4C2F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Pr="00F90876">
        <w:rPr>
          <w:rFonts w:ascii="Calibri" w:hAnsi="Calibri" w:cs="Calibri"/>
          <w:szCs w:val="22"/>
        </w:rPr>
        <w:t>zasady</w:t>
      </w:r>
      <w:r w:rsidRPr="00F90876">
        <w:rPr>
          <w:rFonts w:ascii="Calibri" w:hAnsi="Calibri" w:cs="Calibri"/>
          <w:color w:val="000000"/>
          <w:szCs w:val="22"/>
        </w:rPr>
        <w:t xml:space="preserve"> obsługi parkingowej obszaru planu: </w:t>
      </w:r>
    </w:p>
    <w:p w14:paraId="69E39212" w14:textId="77777777" w:rsidR="00661A73" w:rsidRPr="00F90876" w:rsidRDefault="00661A73" w:rsidP="00B26227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>miejsca postojowe mogą być lokalizowane w liniach rozgraniczających dróg publicznych (</w:t>
      </w:r>
      <w:r w:rsidR="00A4160C" w:rsidRPr="00F90876">
        <w:rPr>
          <w:rFonts w:ascii="Calibri" w:hAnsi="Calibri" w:cs="Calibri"/>
          <w:b/>
          <w:color w:val="000000"/>
          <w:sz w:val="22"/>
          <w:szCs w:val="22"/>
        </w:rPr>
        <w:t xml:space="preserve">KDZ,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KDD</w:t>
      </w:r>
      <w:r w:rsidRPr="00F90876">
        <w:rPr>
          <w:rFonts w:ascii="Calibri" w:hAnsi="Calibri" w:cs="Calibri"/>
          <w:color w:val="000000"/>
          <w:sz w:val="22"/>
          <w:szCs w:val="22"/>
        </w:rPr>
        <w:t>), na terenach rozwoju usług i urządzeń towarzyszących trasom komunikacyjnym (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KP</w:t>
      </w:r>
      <w:r w:rsidRPr="00F90876">
        <w:rPr>
          <w:rFonts w:ascii="Calibri" w:hAnsi="Calibri" w:cs="Calibri"/>
          <w:color w:val="000000"/>
          <w:sz w:val="22"/>
          <w:szCs w:val="22"/>
        </w:rPr>
        <w:t>) lub na terenach, na których ustalono planem</w:t>
      </w:r>
      <w:r w:rsidR="00AC1605" w:rsidRPr="00F90876">
        <w:rPr>
          <w:rFonts w:ascii="Calibri" w:hAnsi="Calibri" w:cs="Calibri"/>
          <w:color w:val="000000"/>
          <w:sz w:val="22"/>
          <w:szCs w:val="22"/>
        </w:rPr>
        <w:t>,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w ramach przeznaczenia towarzyszącego</w:t>
      </w:r>
      <w:r w:rsidR="00AC1605" w:rsidRPr="00F90876">
        <w:rPr>
          <w:rFonts w:ascii="Calibri" w:hAnsi="Calibri" w:cs="Calibri"/>
          <w:color w:val="000000"/>
          <w:sz w:val="22"/>
          <w:szCs w:val="22"/>
        </w:rPr>
        <w:t>,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możliwość lokalizacji miejsc postojowych; </w:t>
      </w:r>
    </w:p>
    <w:p w14:paraId="5A67A510" w14:textId="22A36F37" w:rsidR="00661A73" w:rsidRPr="00F90876" w:rsidRDefault="00950A58" w:rsidP="00B26227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A01A7">
        <w:rPr>
          <w:rFonts w:ascii="Calibri" w:hAnsi="Calibri" w:cs="Calibri"/>
          <w:color w:val="000000"/>
          <w:sz w:val="22"/>
          <w:szCs w:val="22"/>
        </w:rPr>
        <w:t>należy zapewnić minimalną ilość miejsc postojowych (</w:t>
      </w:r>
      <w:proofErr w:type="spellStart"/>
      <w:r w:rsidRPr="00FA01A7">
        <w:rPr>
          <w:rFonts w:ascii="Calibri" w:hAnsi="Calibri" w:cs="Calibri"/>
          <w:color w:val="000000"/>
          <w:sz w:val="22"/>
          <w:szCs w:val="22"/>
        </w:rPr>
        <w:t>m.p</w:t>
      </w:r>
      <w:proofErr w:type="spellEnd"/>
      <w:r w:rsidRPr="00FA01A7">
        <w:rPr>
          <w:rFonts w:ascii="Calibri" w:hAnsi="Calibri" w:cs="Calibri"/>
          <w:color w:val="000000"/>
          <w:sz w:val="22"/>
          <w:szCs w:val="22"/>
        </w:rPr>
        <w:t xml:space="preserve">.), zlokalizowanych w obrębie działki budowlanej stosownie do poniższych wymogów, </w:t>
      </w:r>
      <w:r w:rsidRPr="007E561E">
        <w:rPr>
          <w:rFonts w:ascii="Calibri" w:hAnsi="Calibri" w:cs="Calibri"/>
          <w:color w:val="000000" w:themeColor="text1"/>
          <w:sz w:val="22"/>
          <w:szCs w:val="22"/>
        </w:rPr>
        <w:t>sposób realizacji miejsc do parkowania w</w:t>
      </w:r>
      <w:r w:rsidR="00D57D57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7E561E">
        <w:rPr>
          <w:rFonts w:ascii="Calibri" w:hAnsi="Calibri" w:cs="Calibri"/>
          <w:color w:val="000000" w:themeColor="text1"/>
          <w:sz w:val="22"/>
          <w:szCs w:val="22"/>
        </w:rPr>
        <w:t>garażach oraz na placach parkingowych, na wyznaczonych miejscach do parkowania w</w:t>
      </w:r>
      <w:r w:rsidR="00D57D57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7E561E">
        <w:rPr>
          <w:rFonts w:ascii="Calibri" w:hAnsi="Calibri" w:cs="Calibri"/>
          <w:color w:val="000000" w:themeColor="text1"/>
          <w:sz w:val="22"/>
          <w:szCs w:val="22"/>
        </w:rPr>
        <w:t>granicach działki budowlanej</w:t>
      </w:r>
      <w:r w:rsidRPr="00FA01A7">
        <w:rPr>
          <w:rFonts w:ascii="Calibri" w:hAnsi="Calibri" w:cs="Calibri"/>
          <w:color w:val="000000"/>
          <w:sz w:val="22"/>
          <w:szCs w:val="22"/>
        </w:rPr>
        <w:t>:</w:t>
      </w:r>
    </w:p>
    <w:p w14:paraId="55343F90" w14:textId="77777777" w:rsidR="00661A73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zabudowy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mieszkaniowej jednorodzinnej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MN</w:t>
      </w:r>
      <w:r w:rsidR="000D2F6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F15B59" w:rsidRPr="00F90876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2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./mieszkanie oraz dodatkowo 1m.p /</w:t>
      </w:r>
      <w:r w:rsidR="00203FBB" w:rsidRPr="00F90876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0 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 przeznaczonej pod usługi </w:t>
      </w:r>
      <w:r w:rsidR="009E5E8E" w:rsidRPr="00F90876">
        <w:rPr>
          <w:rFonts w:ascii="Calibri" w:hAnsi="Calibri" w:cs="Calibri"/>
          <w:sz w:val="22"/>
          <w:szCs w:val="22"/>
        </w:rPr>
        <w:t xml:space="preserve">i nie mniej niż 1 stanowisko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pojazdu zaopatrzonego w kartę parkingową 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DA591E" w:rsidRPr="00F90876">
        <w:rPr>
          <w:rFonts w:ascii="Calibri" w:eastAsia="TimesNewRoman" w:hAnsi="Calibri" w:cs="Calibri"/>
          <w:color w:val="000000"/>
          <w:sz w:val="22"/>
          <w:szCs w:val="22"/>
        </w:rPr>
        <w:t>o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DA591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ile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usługi</w:t>
      </w:r>
      <w:r w:rsidR="00756CE2">
        <w:rPr>
          <w:rFonts w:ascii="Calibri" w:eastAsia="TimesNewRoman" w:hAnsi="Calibri" w:cs="Calibri"/>
          <w:color w:val="000000"/>
          <w:sz w:val="22"/>
          <w:szCs w:val="22"/>
        </w:rPr>
        <w:t>, zgodnie z przepisami odrębnymi,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są prowadzone</w:t>
      </w:r>
      <w:r w:rsidR="00DA591E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50774E9A" w14:textId="77777777" w:rsidR="00661A73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zabudowy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mieszkaniowo-usługowej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MU</w:t>
      </w:r>
      <w:r w:rsidR="00CB27E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  <w:r w:rsidR="00CB27E6" w:rsidRPr="00CB27E6">
        <w:rPr>
          <w:rFonts w:ascii="Calibri" w:eastAsia="TimesNewRoman" w:hAnsi="Calibri" w:cs="Calibri"/>
          <w:bCs/>
          <w:color w:val="000000"/>
          <w:sz w:val="22"/>
          <w:szCs w:val="22"/>
        </w:rPr>
        <w:t>oraz</w:t>
      </w:r>
      <w:r w:rsidR="00C12E2C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  <w:r w:rsidR="00CB27E6" w:rsidRPr="00CB27E6">
        <w:rPr>
          <w:rFonts w:ascii="Calibri" w:hAnsi="Calibri" w:cs="Calibri"/>
          <w:bCs/>
          <w:color w:val="000000" w:themeColor="text1"/>
          <w:sz w:val="22"/>
          <w:szCs w:val="22"/>
        </w:rPr>
        <w:t>mieszkaniowej, usługowej i rzemieślniczo-wytwórczej</w:t>
      </w:r>
      <w:r w:rsidR="00CB27E6" w:rsidRPr="00CB27E6">
        <w:rPr>
          <w:rFonts w:ascii="Calibri" w:eastAsia="TimesNewRoman" w:hAnsi="Calibri" w:cs="Calibri"/>
          <w:bCs/>
          <w:color w:val="000000"/>
          <w:sz w:val="22"/>
          <w:szCs w:val="22"/>
        </w:rPr>
        <w:t xml:space="preserve"> </w:t>
      </w:r>
      <w:r w:rsidR="00CB27E6" w:rsidRPr="00CB27E6">
        <w:rPr>
          <w:rFonts w:ascii="Calibri" w:eastAsia="TimesNewRoman" w:hAnsi="Calibri" w:cs="Calibri"/>
          <w:b/>
          <w:color w:val="000000"/>
          <w:sz w:val="22"/>
          <w:szCs w:val="22"/>
        </w:rPr>
        <w:t>MM</w:t>
      </w:r>
      <w:r w:rsidR="00D04C7B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2 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./mieszkanie oraz dodatkowo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1m.p/</w:t>
      </w:r>
      <w:r w:rsidR="00950A58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="00950A58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0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m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 </w:t>
      </w:r>
      <w:r w:rsidR="00CB27E6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z wyłączeniem powierzchni magazynów, </w:t>
      </w:r>
      <w:r w:rsidR="00CB27E6">
        <w:rPr>
          <w:rFonts w:ascii="Calibri" w:eastAsia="TimesNewRoman" w:hAnsi="Calibri" w:cs="Calibri"/>
          <w:color w:val="000000"/>
          <w:sz w:val="22"/>
          <w:szCs w:val="22"/>
        </w:rPr>
        <w:t xml:space="preserve">powierzchni </w:t>
      </w:r>
      <w:r w:rsidR="00CB27E6" w:rsidRPr="00F90876">
        <w:rPr>
          <w:rFonts w:ascii="Calibri" w:eastAsia="TimesNewRoman" w:hAnsi="Calibri" w:cs="Calibri"/>
          <w:color w:val="000000"/>
          <w:sz w:val="22"/>
          <w:szCs w:val="22"/>
        </w:rPr>
        <w:t>technicznych i komunikacyjnych</w:t>
      </w:r>
      <w:r w:rsidR="00CB27E6" w:rsidRPr="00F90876">
        <w:rPr>
          <w:rFonts w:ascii="Calibri" w:hAnsi="Calibri" w:cs="Calibri"/>
          <w:sz w:val="22"/>
          <w:szCs w:val="22"/>
        </w:rPr>
        <w:t xml:space="preserve"> </w:t>
      </w:r>
      <w:r w:rsidR="00CB27E6">
        <w:rPr>
          <w:rFonts w:ascii="Calibri" w:hAnsi="Calibri" w:cs="Calibri"/>
          <w:sz w:val="22"/>
          <w:szCs w:val="22"/>
        </w:rPr>
        <w:t>oraz</w:t>
      </w:r>
      <w:r w:rsidR="009E5E8E" w:rsidRPr="00F90876">
        <w:rPr>
          <w:rFonts w:ascii="Calibri" w:hAnsi="Calibri" w:cs="Calibri"/>
          <w:sz w:val="22"/>
          <w:szCs w:val="22"/>
        </w:rPr>
        <w:t xml:space="preserve"> nie mniej niż 1 stanowisko </w:t>
      </w:r>
      <w:r w:rsidR="00D04C7B" w:rsidRPr="00F90876">
        <w:rPr>
          <w:rFonts w:ascii="Calibri" w:eastAsia="TimesNewRoman" w:hAnsi="Calibri" w:cs="Calibri"/>
          <w:color w:val="000000"/>
          <w:sz w:val="22"/>
          <w:szCs w:val="22"/>
        </w:rPr>
        <w:t>dla pojazdu zaopatrzonego w 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kartę parkingową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7EE70A52" w14:textId="77777777" w:rsidR="00A0053D" w:rsidRPr="00134FF7" w:rsidRDefault="00A0053D" w:rsidP="00A0053D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134FF7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134FF7">
        <w:rPr>
          <w:rFonts w:ascii="Calibri" w:hAnsi="Calibri" w:cs="Calibri"/>
          <w:color w:val="000000"/>
          <w:sz w:val="22"/>
          <w:szCs w:val="22"/>
        </w:rPr>
        <w:t>zabudowy</w:t>
      </w:r>
      <w:r w:rsidRPr="00134FF7">
        <w:rPr>
          <w:rFonts w:ascii="Calibri" w:eastAsia="TimesNewRoman" w:hAnsi="Calibri" w:cs="Calibri"/>
          <w:color w:val="000000"/>
          <w:sz w:val="22"/>
          <w:szCs w:val="22"/>
        </w:rPr>
        <w:t xml:space="preserve"> zagrodowej</w:t>
      </w:r>
      <w:r w:rsidRPr="00134FF7">
        <w:rPr>
          <w:rFonts w:ascii="Calibri" w:eastAsia="TimesNewRoman" w:hAnsi="Calibri" w:cs="Calibri"/>
          <w:color w:val="FF0000"/>
          <w:sz w:val="22"/>
          <w:szCs w:val="22"/>
        </w:rPr>
        <w:t xml:space="preserve"> </w:t>
      </w:r>
      <w:r w:rsidRPr="00134FF7">
        <w:rPr>
          <w:rFonts w:ascii="Calibri" w:eastAsia="TimesNewRoman" w:hAnsi="Calibri" w:cs="Calibri"/>
          <w:b/>
          <w:color w:val="000000"/>
          <w:sz w:val="22"/>
          <w:szCs w:val="22"/>
        </w:rPr>
        <w:t>RM</w:t>
      </w:r>
      <w:r w:rsidRPr="00134FF7">
        <w:rPr>
          <w:rFonts w:ascii="Calibri" w:eastAsia="TimesNewRoman" w:hAnsi="Calibri" w:cs="Calibri"/>
          <w:color w:val="000000"/>
          <w:sz w:val="22"/>
          <w:szCs w:val="22"/>
        </w:rPr>
        <w:t xml:space="preserve"> – 2 </w:t>
      </w:r>
      <w:proofErr w:type="spellStart"/>
      <w:r w:rsidRPr="00134FF7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134FF7">
        <w:rPr>
          <w:rFonts w:ascii="Calibri" w:eastAsia="TimesNewRoman" w:hAnsi="Calibri" w:cs="Calibri"/>
          <w:color w:val="000000"/>
          <w:sz w:val="22"/>
          <w:szCs w:val="22"/>
        </w:rPr>
        <w:t>./mieszkanie oraz dodatkowo 1m.p/50 m</w:t>
      </w:r>
      <w:r w:rsidRPr="00134FF7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134FF7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 obiektów przeznaczonych na prowadzenie gospodarstwa; o ile gospodarstwo świadczy dodatkowo usługi związane z produkcją rolną ustala się </w:t>
      </w:r>
      <w:r w:rsidRPr="00134FF7">
        <w:rPr>
          <w:rFonts w:ascii="Calibri" w:hAnsi="Calibri" w:cs="Calibri"/>
          <w:sz w:val="22"/>
          <w:szCs w:val="22"/>
        </w:rPr>
        <w:t xml:space="preserve">nie mniej niż 1 stanowisko </w:t>
      </w:r>
      <w:r w:rsidRPr="00134FF7">
        <w:rPr>
          <w:rFonts w:ascii="Calibri" w:eastAsia="TimesNewRoman" w:hAnsi="Calibri" w:cs="Calibri"/>
          <w:color w:val="000000"/>
          <w:sz w:val="22"/>
          <w:szCs w:val="22"/>
        </w:rPr>
        <w:t xml:space="preserve">dla pojazdu zaopatrzonego w kartę parkingową – o ile gospodarstwo świadczy usługi związane z produkcją rolną, </w:t>
      </w:r>
    </w:p>
    <w:p w14:paraId="442BFF36" w14:textId="77777777" w:rsidR="00661A73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terenów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zabudowy usługowej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U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oraz </w:t>
      </w:r>
      <w:r w:rsidR="009E5E8E" w:rsidRPr="00F90876">
        <w:rPr>
          <w:rFonts w:ascii="Calibri" w:eastAsia="TimesNewRoman" w:hAnsi="Calibri" w:cs="Calibri"/>
          <w:color w:val="000000"/>
          <w:sz w:val="22"/>
          <w:szCs w:val="22"/>
        </w:rPr>
        <w:t>produkcji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3012D7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P</w:t>
      </w:r>
      <w:r w:rsidR="00F15B5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</w:t>
      </w:r>
      <w:r w:rsidR="007B3B52" w:rsidRPr="00F9087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F15B59" w:rsidRPr="00F90876">
        <w:rPr>
          <w:rFonts w:ascii="Calibri" w:eastAsia="TimesNewRoman" w:hAnsi="Calibri" w:cs="Calibri"/>
          <w:color w:val="000000"/>
          <w:sz w:val="22"/>
          <w:szCs w:val="22"/>
        </w:rPr>
        <w:t> 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./</w:t>
      </w:r>
      <w:r w:rsidR="00950A58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="00950A58" w:rsidRPr="00F90876">
        <w:rPr>
          <w:rFonts w:ascii="Calibri" w:eastAsia="TimesNewRoman" w:hAnsi="Calibri" w:cs="Calibri"/>
          <w:color w:val="000000"/>
          <w:sz w:val="22"/>
          <w:szCs w:val="22"/>
        </w:rPr>
        <w:t>0 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użytkowej, z wyłączeniem powierzchni magazynów, </w:t>
      </w:r>
      <w:r w:rsidR="00CB27E6">
        <w:rPr>
          <w:rFonts w:ascii="Calibri" w:eastAsia="TimesNewRoman" w:hAnsi="Calibri" w:cs="Calibri"/>
          <w:color w:val="000000"/>
          <w:sz w:val="22"/>
          <w:szCs w:val="22"/>
        </w:rPr>
        <w:t xml:space="preserve">powierzchni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technicznych i</w:t>
      </w:r>
      <w:r w:rsidR="00CE6649" w:rsidRPr="00F90876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komunikacyjnych</w:t>
      </w:r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, </w:t>
      </w:r>
      <w:r w:rsidR="00CB27E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FC4BE1">
        <w:rPr>
          <w:rFonts w:ascii="Calibri" w:eastAsia="TimesNewRoman" w:hAnsi="Calibri" w:cs="Calibri"/>
          <w:color w:val="000000"/>
          <w:sz w:val="22"/>
          <w:szCs w:val="22"/>
        </w:rPr>
        <w:t> </w:t>
      </w:r>
      <w:proofErr w:type="spellStart"/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./ </w:t>
      </w:r>
      <w:r w:rsidR="00CB27E6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="00FE5701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zatrudnionych oraz</w:t>
      </w:r>
      <w:r w:rsidR="00BC3432" w:rsidRPr="00F90876">
        <w:rPr>
          <w:rFonts w:ascii="Calibri" w:hAnsi="Calibri" w:cs="Calibri"/>
          <w:sz w:val="22"/>
          <w:szCs w:val="22"/>
        </w:rPr>
        <w:t xml:space="preserve"> nie mniej niż 1 stanowisko 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>dla pojazdu zaopatrzonego w kartę parkingową,</w:t>
      </w:r>
    </w:p>
    <w:p w14:paraId="66EAA277" w14:textId="77777777" w:rsidR="00661A73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terenów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83306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usług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sportu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US</w:t>
      </w:r>
      <w:r w:rsidR="000370D0"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– 1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./100 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</w:t>
      </w:r>
      <w:r w:rsidRPr="00CF2611">
        <w:rPr>
          <w:rFonts w:ascii="Calibri" w:eastAsia="TimesNewRoman" w:hAnsi="Calibri" w:cs="Calibri"/>
          <w:sz w:val="22"/>
          <w:szCs w:val="22"/>
        </w:rPr>
        <w:t xml:space="preserve"> użytkowej</w:t>
      </w:r>
      <w:r w:rsidR="00BC3432" w:rsidRPr="00CF2611">
        <w:rPr>
          <w:rFonts w:ascii="Calibri" w:eastAsia="TimesNewRoman" w:hAnsi="Calibri" w:cs="Calibri"/>
          <w:sz w:val="22"/>
          <w:szCs w:val="22"/>
        </w:rPr>
        <w:t xml:space="preserve"> </w:t>
      </w:r>
      <w:r w:rsidR="001A1B85" w:rsidRPr="00CF2611">
        <w:rPr>
          <w:rFonts w:ascii="Calibri" w:eastAsia="TimesNewRoman" w:hAnsi="Calibri" w:cs="Calibri"/>
          <w:sz w:val="22"/>
          <w:szCs w:val="22"/>
        </w:rPr>
        <w:t xml:space="preserve">z wyłączeniem powierzchni magazynów, technicznych i komunikacyjnych </w:t>
      </w:r>
      <w:r w:rsidR="00BC3432" w:rsidRPr="00CF2611">
        <w:rPr>
          <w:rFonts w:ascii="Calibri" w:hAnsi="Calibri" w:cs="Calibri"/>
          <w:sz w:val="22"/>
          <w:szCs w:val="22"/>
        </w:rPr>
        <w:t>i nie mniej niż 2</w:t>
      </w:r>
      <w:r w:rsidR="00F15B59" w:rsidRPr="00CF2611">
        <w:rPr>
          <w:rFonts w:ascii="Calibri" w:hAnsi="Calibri" w:cs="Calibri"/>
          <w:sz w:val="22"/>
          <w:szCs w:val="22"/>
        </w:rPr>
        <w:t> </w:t>
      </w:r>
      <w:r w:rsidR="00BC3432" w:rsidRPr="00CF2611">
        <w:rPr>
          <w:rFonts w:ascii="Calibri" w:hAnsi="Calibri" w:cs="Calibri"/>
          <w:sz w:val="22"/>
          <w:szCs w:val="22"/>
        </w:rPr>
        <w:t xml:space="preserve">stanowiska </w:t>
      </w:r>
      <w:r w:rsidR="00BC3432" w:rsidRPr="00CF2611">
        <w:rPr>
          <w:rFonts w:ascii="Calibri" w:eastAsia="TimesNewRoman" w:hAnsi="Calibri" w:cs="Calibri"/>
          <w:sz w:val="22"/>
          <w:szCs w:val="22"/>
        </w:rPr>
        <w:t xml:space="preserve">dla pojazdów zaopatrzonych w kartę parkingową, </w:t>
      </w:r>
    </w:p>
    <w:p w14:paraId="5267A5FE" w14:textId="36835D3B" w:rsidR="0016285D" w:rsidRPr="00F90876" w:rsidRDefault="00661A73" w:rsidP="00B26227">
      <w:pPr>
        <w:numPr>
          <w:ilvl w:val="0"/>
          <w:numId w:val="4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terenów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cmentarzy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ZC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</w:t>
      </w:r>
      <w:r w:rsidR="00C7172B" w:rsidRPr="00F9087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FC4BE1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proofErr w:type="spellStart"/>
      <w:r w:rsidR="00FC4BE1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="00FC4BE1">
        <w:rPr>
          <w:rFonts w:ascii="Calibri" w:eastAsia="TimesNewRoman" w:hAnsi="Calibri" w:cs="Calibri"/>
          <w:color w:val="000000"/>
          <w:sz w:val="22"/>
          <w:szCs w:val="22"/>
        </w:rPr>
        <w:t>./</w:t>
      </w:r>
      <w:r w:rsidR="00C7172B" w:rsidRPr="00F90876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00 m</w:t>
      </w:r>
      <w:r w:rsidRPr="00F90876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powierzchni cmentarza</w:t>
      </w:r>
      <w:r w:rsidR="00F15B5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oraz min. 2 </w:t>
      </w:r>
      <w:r w:rsidR="00BC3432" w:rsidRPr="00F90876">
        <w:rPr>
          <w:rFonts w:ascii="Calibri" w:eastAsia="TimesNewRoman" w:hAnsi="Calibri" w:cs="Calibri"/>
          <w:color w:val="000000"/>
          <w:sz w:val="22"/>
          <w:szCs w:val="22"/>
        </w:rPr>
        <w:t>stanowiska</w:t>
      </w:r>
      <w:r w:rsidR="00870F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dla pojazdów zaopatrzonych w kartę parkingową</w:t>
      </w:r>
      <w:r w:rsidR="000A332B">
        <w:rPr>
          <w:rFonts w:ascii="Calibri" w:eastAsia="TimesNewRoman" w:hAnsi="Calibri" w:cs="Calibri"/>
          <w:color w:val="000000"/>
          <w:sz w:val="22"/>
          <w:szCs w:val="22"/>
        </w:rPr>
        <w:t>.</w:t>
      </w:r>
      <w:r w:rsidR="0016285D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</w:p>
    <w:p w14:paraId="5DEB1FCD" w14:textId="77777777" w:rsidR="00661A73" w:rsidRPr="00F90876" w:rsidRDefault="00661A73" w:rsidP="00B26227">
      <w:pPr>
        <w:pStyle w:val="standard"/>
        <w:numPr>
          <w:ilvl w:val="0"/>
          <w:numId w:val="4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</w:t>
      </w:r>
      <w:r w:rsidRPr="00F90876">
        <w:rPr>
          <w:rFonts w:ascii="Calibri" w:hAnsi="Calibri" w:cs="Calibri"/>
          <w:szCs w:val="22"/>
        </w:rPr>
        <w:t>zasady</w:t>
      </w:r>
      <w:r w:rsidRPr="00F90876">
        <w:rPr>
          <w:rFonts w:ascii="Calibri" w:hAnsi="Calibri" w:cs="Calibri"/>
          <w:color w:val="000000"/>
          <w:szCs w:val="22"/>
        </w:rPr>
        <w:t xml:space="preserve"> obsługi obszaru komunikacją publiczną: </w:t>
      </w:r>
    </w:p>
    <w:p w14:paraId="202FE74C" w14:textId="77777777" w:rsidR="00661A73" w:rsidRPr="00F90876" w:rsidRDefault="00661A73" w:rsidP="00B26227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podstawowym środkiem obsługi obszaru planu są linie autobusowe, środkiem uzupełniającym linie mikrobusowe;</w:t>
      </w:r>
    </w:p>
    <w:p w14:paraId="68C910B2" w14:textId="77777777" w:rsidR="00661A73" w:rsidRPr="00F90876" w:rsidRDefault="00661A73" w:rsidP="00B26227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linie autobusowe są dopuszczone do funkcjonowania </w:t>
      </w:r>
      <w:r w:rsidR="001F4B70" w:rsidRPr="00F90876">
        <w:rPr>
          <w:rFonts w:ascii="Calibri" w:hAnsi="Calibri" w:cs="Calibri"/>
          <w:color w:val="000000"/>
          <w:sz w:val="22"/>
          <w:szCs w:val="22"/>
        </w:rPr>
        <w:t>na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drogach </w:t>
      </w:r>
      <w:r w:rsidR="00FF2CD3" w:rsidRPr="00F90876">
        <w:rPr>
          <w:rFonts w:ascii="Calibri" w:hAnsi="Calibri" w:cs="Calibri"/>
          <w:color w:val="000000"/>
          <w:sz w:val="22"/>
          <w:szCs w:val="22"/>
        </w:rPr>
        <w:t xml:space="preserve">publicznych, </w:t>
      </w:r>
      <w:r w:rsidRPr="00F90876">
        <w:rPr>
          <w:rFonts w:ascii="Calibri" w:hAnsi="Calibri" w:cs="Calibri"/>
          <w:color w:val="000000"/>
          <w:sz w:val="22"/>
          <w:szCs w:val="22"/>
        </w:rPr>
        <w:t>klas głównej, zbiorczych i lokalnych.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04925E73" w14:textId="77777777" w:rsidR="00D1650E" w:rsidRDefault="00D1650E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E3E16D3" w14:textId="77777777" w:rsidR="00FC4BE1" w:rsidRPr="00F90876" w:rsidRDefault="00FC4BE1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2EFE8D92" w14:textId="77777777" w:rsidR="00FE7903" w:rsidRPr="00F90876" w:rsidRDefault="00FE7903" w:rsidP="009322E9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Rozdział I</w:t>
      </w:r>
      <w:r w:rsidR="00F51BF2" w:rsidRPr="00F90876">
        <w:rPr>
          <w:rFonts w:ascii="Calibri" w:hAnsi="Calibri" w:cs="Calibri"/>
          <w:b/>
          <w:color w:val="000000"/>
          <w:szCs w:val="22"/>
        </w:rPr>
        <w:t>V</w:t>
      </w:r>
    </w:p>
    <w:p w14:paraId="7689E9AF" w14:textId="77777777" w:rsidR="00FE7903" w:rsidRPr="00F90876" w:rsidRDefault="00FE7903" w:rsidP="009322E9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 xml:space="preserve">PRZEZNACZENIE ORAZ </w:t>
      </w:r>
      <w:r w:rsidR="00F51BF2" w:rsidRPr="00F90876">
        <w:rPr>
          <w:rFonts w:ascii="Calibri" w:hAnsi="Calibri" w:cs="Calibri"/>
          <w:b/>
          <w:color w:val="000000"/>
          <w:szCs w:val="22"/>
        </w:rPr>
        <w:t>ZASADY</w:t>
      </w:r>
      <w:r w:rsidRPr="00F90876">
        <w:rPr>
          <w:rFonts w:ascii="Calibri" w:hAnsi="Calibri" w:cs="Calibri"/>
          <w:b/>
          <w:color w:val="000000"/>
          <w:szCs w:val="22"/>
        </w:rPr>
        <w:t xml:space="preserve"> ZAGOSPODAROWANIA </w:t>
      </w:r>
      <w:r w:rsidRPr="00F90876">
        <w:rPr>
          <w:rFonts w:ascii="Calibri" w:hAnsi="Calibri" w:cs="Calibri"/>
          <w:b/>
          <w:color w:val="000000"/>
          <w:szCs w:val="22"/>
        </w:rPr>
        <w:br/>
        <w:t>POSZCZEGÓLNYCH KATEGORII TERENÓW</w:t>
      </w:r>
    </w:p>
    <w:p w14:paraId="23D6E200" w14:textId="77777777" w:rsidR="002D5186" w:rsidRPr="00F90876" w:rsidRDefault="002D5186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05A8E48F" w14:textId="77777777" w:rsidR="00FE7903" w:rsidRPr="00F90876" w:rsidRDefault="00FE7903" w:rsidP="00AB494B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color w:val="000000"/>
          <w:sz w:val="22"/>
          <w:szCs w:val="22"/>
        </w:rPr>
        <w:t>§</w:t>
      </w:r>
      <w:r w:rsidR="00146432" w:rsidRPr="00F90876">
        <w:rPr>
          <w:rFonts w:ascii="Calibri" w:hAnsi="Calibri" w:cs="Calibri"/>
          <w:b/>
          <w:color w:val="000000"/>
          <w:sz w:val="22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 w:val="22"/>
          <w:szCs w:val="22"/>
        </w:rPr>
        <w:t>6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3B54EB29" w14:textId="77777777" w:rsidR="00FE7903" w:rsidRPr="00F90876" w:rsidRDefault="00FE7903" w:rsidP="00AB494B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Fonts w:ascii="Calibri" w:hAnsi="Calibri" w:cs="Calibri"/>
          <w:b/>
          <w:color w:val="000000"/>
          <w:sz w:val="22"/>
          <w:szCs w:val="22"/>
        </w:rPr>
        <w:t>Parametry i wskaźniki kształtowania zabudowy</w:t>
      </w:r>
    </w:p>
    <w:p w14:paraId="43CE59FD" w14:textId="77777777" w:rsidR="00FE7903" w:rsidRPr="00F90876" w:rsidRDefault="00FE7903" w:rsidP="00AB494B">
      <w:pPr>
        <w:spacing w:line="276" w:lineRule="auto"/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5E5F0D6F" w14:textId="77777777" w:rsidR="00506B6E" w:rsidRPr="00F90876" w:rsidRDefault="00506B6E" w:rsidP="00B26227">
      <w:pPr>
        <w:pStyle w:val="standard"/>
        <w:numPr>
          <w:ilvl w:val="0"/>
          <w:numId w:val="94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Forma, w tym wysokość budynków powinna nawiązywać do formy architektury tradycyjnej dla zapewnienia ciągłości w kształtowaniu architektury regionalnej, charakterystycznej dla Podhala. Zapewni to zachowanie cech charakterystycznych oraz utrzymanie specyfiki sposobu zabudowy regionu. Dopuszcza się wprowadzenie rozwiązań uwzględniających nowoczesne technologie, przy zachowaniu wysokości i kształtu dachów, określonych dla poszczególnych kategorii przeznaczenia terenów.</w:t>
      </w:r>
    </w:p>
    <w:p w14:paraId="7F9342F2" w14:textId="77777777" w:rsidR="00936844" w:rsidRPr="00F90876" w:rsidRDefault="00936844" w:rsidP="00B26227">
      <w:pPr>
        <w:pStyle w:val="standard"/>
        <w:numPr>
          <w:ilvl w:val="0"/>
          <w:numId w:val="94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 odniesieniu do całego obszaru objętego planem, dla wszystkich kategorii terenów budowlanych, ustala się minimalny wskaźnik intensywności zabudowy 0,01; maksymalne wskaźniki intensywności zabudowy zostały ustanowione dla poszczególnych kategorii terenów budowlanych i podane w odpowiednich paragrafach. </w:t>
      </w:r>
    </w:p>
    <w:p w14:paraId="4F7C4622" w14:textId="77777777" w:rsidR="00FE7903" w:rsidRPr="00F90876" w:rsidRDefault="00FE7903" w:rsidP="00B26227">
      <w:pPr>
        <w:pStyle w:val="standard"/>
        <w:numPr>
          <w:ilvl w:val="0"/>
          <w:numId w:val="94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Plan wyznacza rodzaje terenów w odniesieniu do których określa się parametry i wskaźniki kształtowania zabudowy:</w:t>
      </w:r>
    </w:p>
    <w:p w14:paraId="6D9B68E1" w14:textId="77777777" w:rsidR="006B6194" w:rsidRPr="00F90876" w:rsidRDefault="00FE7903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zabudowy mieszkaniowej jednorodzinnej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MN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="00582DDD" w:rsidRPr="00F90876">
        <w:rPr>
          <w:rFonts w:ascii="Calibri" w:hAnsi="Calibri" w:cs="Calibri"/>
          <w:color w:val="000000"/>
          <w:sz w:val="22"/>
          <w:szCs w:val="22"/>
        </w:rPr>
        <w:t>ustalenia §2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7</w:t>
      </w:r>
      <w:r w:rsidR="00582DDD"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7E137A78" w14:textId="77777777" w:rsidR="00087CF2" w:rsidRPr="00F90876" w:rsidRDefault="00582DDD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tereny zabudowy mieszkaniow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o-usługowej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MU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="00087CF2" w:rsidRPr="00F90876">
        <w:rPr>
          <w:rFonts w:ascii="Calibri" w:hAnsi="Calibri" w:cs="Calibri"/>
          <w:color w:val="000000"/>
          <w:sz w:val="22"/>
          <w:szCs w:val="22"/>
        </w:rPr>
        <w:t>ustalenia §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28</w:t>
      </w:r>
      <w:r w:rsidR="00087CF2"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4C4E3BD0" w14:textId="77777777" w:rsidR="00FE7903" w:rsidRPr="00F90876" w:rsidRDefault="00FE7903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zabudowy mieszkaniowej, usługowej i 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rzemieślniczo-wytwórczej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MM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F90876">
        <w:rPr>
          <w:rFonts w:ascii="Calibri" w:hAnsi="Calibri" w:cs="Calibri"/>
          <w:color w:val="000000"/>
          <w:sz w:val="22"/>
          <w:szCs w:val="22"/>
        </w:rPr>
        <w:t>ustalenia §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29</w:t>
      </w:r>
      <w:r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70597BE4" w14:textId="4AEAE887" w:rsidR="00FE7903" w:rsidRPr="00F90876" w:rsidRDefault="00582DDD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zabudowy usługowej </w:t>
      </w:r>
      <w:r w:rsidR="00FE7903" w:rsidRPr="00F90876">
        <w:rPr>
          <w:rFonts w:ascii="Calibri" w:hAnsi="Calibri" w:cs="Calibri"/>
          <w:b/>
          <w:color w:val="000000"/>
          <w:sz w:val="22"/>
          <w:szCs w:val="22"/>
        </w:rPr>
        <w:t>U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="00FE7903" w:rsidRPr="00F90876">
        <w:rPr>
          <w:rFonts w:ascii="Calibri" w:hAnsi="Calibri" w:cs="Calibri"/>
          <w:color w:val="000000"/>
          <w:sz w:val="22"/>
          <w:szCs w:val="22"/>
        </w:rPr>
        <w:t>ustalenia §</w:t>
      </w:r>
      <w:r w:rsidR="001978E7" w:rsidRPr="00F90876">
        <w:rPr>
          <w:rFonts w:ascii="Calibri" w:hAnsi="Calibri" w:cs="Calibri"/>
          <w:color w:val="000000"/>
          <w:sz w:val="22"/>
          <w:szCs w:val="22"/>
        </w:rPr>
        <w:t>3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0</w:t>
      </w:r>
      <w:r w:rsidR="000D5292">
        <w:rPr>
          <w:rFonts w:ascii="Calibri" w:hAnsi="Calibri" w:cs="Calibri"/>
          <w:color w:val="000000"/>
          <w:sz w:val="22"/>
          <w:szCs w:val="22"/>
        </w:rPr>
        <w:t>;</w:t>
      </w:r>
    </w:p>
    <w:p w14:paraId="33F2D829" w14:textId="376A35B2" w:rsidR="00FE7903" w:rsidRDefault="00791D9F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</w:t>
      </w:r>
      <w:r w:rsidR="00833069" w:rsidRPr="00F90876">
        <w:rPr>
          <w:rFonts w:ascii="Calibri" w:hAnsi="Calibri" w:cs="Calibri"/>
          <w:color w:val="000000"/>
          <w:sz w:val="22"/>
          <w:szCs w:val="22"/>
        </w:rPr>
        <w:t xml:space="preserve">usług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sportu </w:t>
      </w:r>
      <w:r w:rsidR="00FE7903" w:rsidRPr="00F90876">
        <w:rPr>
          <w:rFonts w:ascii="Calibri" w:hAnsi="Calibri" w:cs="Calibri"/>
          <w:b/>
          <w:color w:val="000000"/>
          <w:sz w:val="22"/>
          <w:szCs w:val="22"/>
        </w:rPr>
        <w:t>US</w:t>
      </w:r>
      <w:r w:rsidR="00FE7903" w:rsidRPr="00F90876">
        <w:rPr>
          <w:rFonts w:ascii="Calibri" w:hAnsi="Calibri" w:cs="Calibri"/>
          <w:color w:val="000000"/>
          <w:sz w:val="22"/>
          <w:szCs w:val="22"/>
        </w:rPr>
        <w:t xml:space="preserve"> – ustalenia w §</w:t>
      </w:r>
      <w:r w:rsidR="001978E7" w:rsidRPr="00F90876">
        <w:rPr>
          <w:rFonts w:ascii="Calibri" w:hAnsi="Calibri" w:cs="Calibri"/>
          <w:color w:val="000000"/>
          <w:sz w:val="22"/>
          <w:szCs w:val="22"/>
        </w:rPr>
        <w:t>3</w:t>
      </w:r>
      <w:r w:rsidR="00B9216F" w:rsidRPr="00F90876">
        <w:rPr>
          <w:rFonts w:ascii="Calibri" w:hAnsi="Calibri" w:cs="Calibri"/>
          <w:color w:val="000000"/>
          <w:sz w:val="22"/>
          <w:szCs w:val="22"/>
        </w:rPr>
        <w:t>1</w:t>
      </w:r>
      <w:r w:rsidR="000D5292">
        <w:rPr>
          <w:rFonts w:ascii="Calibri" w:hAnsi="Calibri" w:cs="Calibri"/>
          <w:color w:val="000000"/>
          <w:sz w:val="22"/>
          <w:szCs w:val="22"/>
        </w:rPr>
        <w:t>;</w:t>
      </w:r>
    </w:p>
    <w:p w14:paraId="2A3D940A" w14:textId="0BFF9EBC" w:rsidR="00A0053D" w:rsidRPr="00F90876" w:rsidRDefault="00A0053D" w:rsidP="00A0053D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A0053D">
        <w:rPr>
          <w:rFonts w:ascii="Calibri" w:hAnsi="Calibri" w:cs="Calibri"/>
          <w:color w:val="000000"/>
          <w:sz w:val="22"/>
          <w:szCs w:val="22"/>
        </w:rPr>
        <w:t xml:space="preserve">tereny zabudowy zagrodowe </w:t>
      </w:r>
      <w:r w:rsidRPr="00A0053D">
        <w:rPr>
          <w:rFonts w:ascii="Calibri" w:hAnsi="Calibri" w:cs="Calibri"/>
          <w:b/>
          <w:bCs/>
          <w:color w:val="000000"/>
          <w:sz w:val="22"/>
          <w:szCs w:val="22"/>
        </w:rPr>
        <w:t>RM</w:t>
      </w:r>
      <w:r w:rsidRPr="00A0053D">
        <w:rPr>
          <w:rFonts w:ascii="Calibri" w:hAnsi="Calibri" w:cs="Calibri"/>
          <w:color w:val="000000"/>
          <w:sz w:val="22"/>
          <w:szCs w:val="22"/>
        </w:rPr>
        <w:t>, ustalenia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0053D">
        <w:rPr>
          <w:rFonts w:ascii="Calibri" w:hAnsi="Calibri" w:cs="Calibri"/>
          <w:color w:val="000000"/>
          <w:sz w:val="22"/>
          <w:szCs w:val="22"/>
        </w:rPr>
        <w:t>w §3</w:t>
      </w:r>
      <w:r>
        <w:rPr>
          <w:rFonts w:ascii="Calibri" w:hAnsi="Calibri" w:cs="Calibri"/>
          <w:color w:val="000000"/>
          <w:sz w:val="22"/>
          <w:szCs w:val="22"/>
        </w:rPr>
        <w:t>2;</w:t>
      </w:r>
    </w:p>
    <w:p w14:paraId="79970DA0" w14:textId="0FB5CBC2" w:rsidR="00B121FB" w:rsidRDefault="00B121FB" w:rsidP="00B26227">
      <w:pPr>
        <w:widowControl w:val="0"/>
        <w:numPr>
          <w:ilvl w:val="0"/>
          <w:numId w:val="95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tereny produkcji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P</w:t>
      </w:r>
      <w:r w:rsidR="00E27A4A">
        <w:rPr>
          <w:rFonts w:ascii="Calibri" w:hAnsi="Calibri" w:cs="Calibri"/>
          <w:b/>
          <w:color w:val="000000"/>
          <w:sz w:val="22"/>
          <w:szCs w:val="22"/>
        </w:rPr>
        <w:t>U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– ustalenia w §3</w:t>
      </w:r>
      <w:r w:rsidR="00A0053D">
        <w:rPr>
          <w:rFonts w:ascii="Calibri" w:hAnsi="Calibri" w:cs="Calibri"/>
          <w:color w:val="000000"/>
          <w:sz w:val="22"/>
          <w:szCs w:val="22"/>
        </w:rPr>
        <w:t>3</w:t>
      </w:r>
      <w:r w:rsidR="000D5292">
        <w:rPr>
          <w:rFonts w:ascii="Calibri" w:hAnsi="Calibri" w:cs="Calibri"/>
          <w:color w:val="000000"/>
          <w:sz w:val="22"/>
          <w:szCs w:val="22"/>
        </w:rPr>
        <w:t>.</w:t>
      </w:r>
    </w:p>
    <w:p w14:paraId="25351F7D" w14:textId="77777777" w:rsidR="00FE7903" w:rsidRPr="00F90876" w:rsidRDefault="00FE790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0205B45D" w14:textId="77777777" w:rsidR="002D5186" w:rsidRPr="00F90876" w:rsidRDefault="002D5186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F22BDD" w:rsidRPr="00F90876">
        <w:rPr>
          <w:rFonts w:ascii="Calibri" w:hAnsi="Calibri" w:cs="Calibri"/>
          <w:b/>
          <w:color w:val="000000"/>
          <w:szCs w:val="22"/>
        </w:rPr>
        <w:t>2</w:t>
      </w:r>
      <w:r w:rsidR="008B5D06" w:rsidRPr="00F90876">
        <w:rPr>
          <w:rFonts w:ascii="Calibri" w:hAnsi="Calibri" w:cs="Calibri"/>
          <w:b/>
          <w:color w:val="000000"/>
          <w:szCs w:val="22"/>
        </w:rPr>
        <w:t>7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2FE4FEDF" w14:textId="60B3D181" w:rsidR="002D5186" w:rsidRPr="00CB27E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CB27E6">
        <w:rPr>
          <w:rFonts w:ascii="Calibri" w:hAnsi="Calibri" w:cs="Calibri"/>
          <w:color w:val="000000"/>
          <w:szCs w:val="22"/>
        </w:rPr>
        <w:t xml:space="preserve">Wyznacza się </w:t>
      </w:r>
      <w:r w:rsidRPr="00CB27E6">
        <w:rPr>
          <w:rFonts w:ascii="Calibri" w:hAnsi="Calibri" w:cs="Calibri"/>
          <w:b/>
          <w:color w:val="000000"/>
          <w:szCs w:val="22"/>
        </w:rPr>
        <w:t>TERENY ZABUDOWY MIESZKANIOWEJ</w:t>
      </w:r>
      <w:r w:rsidR="00F51BF2" w:rsidRPr="00CB27E6">
        <w:rPr>
          <w:rFonts w:ascii="Calibri" w:hAnsi="Calibri" w:cs="Calibri"/>
          <w:b/>
          <w:color w:val="000000"/>
          <w:szCs w:val="22"/>
        </w:rPr>
        <w:t xml:space="preserve"> JEDNORODZINNEJ</w:t>
      </w:r>
      <w:r w:rsidRPr="00CB27E6">
        <w:rPr>
          <w:rFonts w:ascii="Calibri" w:hAnsi="Calibri" w:cs="Calibri"/>
          <w:b/>
          <w:color w:val="000000"/>
          <w:szCs w:val="22"/>
        </w:rPr>
        <w:t xml:space="preserve"> (</w:t>
      </w:r>
      <w:r w:rsidR="00157669" w:rsidRPr="00CB27E6">
        <w:rPr>
          <w:rFonts w:ascii="Calibri" w:hAnsi="Calibri" w:cs="Calibri"/>
          <w:b/>
          <w:color w:val="000000"/>
          <w:szCs w:val="22"/>
        </w:rPr>
        <w:t>MN</w:t>
      </w:r>
      <w:r w:rsidR="001D635B" w:rsidRPr="00CB27E6">
        <w:rPr>
          <w:rFonts w:ascii="Calibri" w:hAnsi="Calibri" w:cs="Calibri"/>
          <w:b/>
          <w:color w:val="000000"/>
          <w:szCs w:val="22"/>
        </w:rPr>
        <w:t xml:space="preserve">: </w:t>
      </w:r>
      <w:r w:rsidR="00E21EEF" w:rsidRPr="00E21EEF">
        <w:rPr>
          <w:rFonts w:ascii="Calibri" w:hAnsi="Calibri" w:cs="Calibri"/>
          <w:b/>
          <w:szCs w:val="22"/>
        </w:rPr>
        <w:t>A.1MN1-A.26MN1, B.1MN1; A.1MN2-A.4MN2, B.1MN2-B.6MN2, C.1MN2-C.2MN2, D.1MN2-D.2MN2</w:t>
      </w:r>
      <w:r w:rsidR="00E569CB" w:rsidRPr="00CB27E6">
        <w:rPr>
          <w:rFonts w:ascii="Calibri" w:hAnsi="Calibri" w:cs="Calibri"/>
          <w:b/>
          <w:color w:val="000000"/>
          <w:szCs w:val="22"/>
        </w:rPr>
        <w:t>)</w:t>
      </w:r>
      <w:r w:rsidR="00165BF5" w:rsidRPr="00CB27E6">
        <w:rPr>
          <w:rFonts w:ascii="Calibri" w:hAnsi="Calibri" w:cs="Calibri"/>
          <w:b/>
          <w:color w:val="000000"/>
          <w:szCs w:val="22"/>
        </w:rPr>
        <w:t xml:space="preserve">, </w:t>
      </w:r>
      <w:r w:rsidR="00165BF5" w:rsidRPr="00CB27E6">
        <w:rPr>
          <w:rFonts w:ascii="Calibri" w:hAnsi="Calibri" w:cs="Calibri"/>
          <w:color w:val="000000"/>
          <w:szCs w:val="22"/>
        </w:rPr>
        <w:t>wyznaczone</w:t>
      </w:r>
      <w:r w:rsidR="00E569CB" w:rsidRPr="00CB27E6">
        <w:rPr>
          <w:rFonts w:ascii="Calibri" w:hAnsi="Calibri" w:cs="Calibri"/>
          <w:b/>
          <w:color w:val="000000"/>
          <w:szCs w:val="22"/>
        </w:rPr>
        <w:t xml:space="preserve"> </w:t>
      </w:r>
      <w:r w:rsidR="00165BF5" w:rsidRPr="00CB27E6">
        <w:rPr>
          <w:rFonts w:ascii="Calibri" w:hAnsi="Calibri" w:cs="Calibri"/>
          <w:color w:val="000000"/>
          <w:szCs w:val="22"/>
        </w:rPr>
        <w:t>w ramach układu zwartej zabudowy wsi.</w:t>
      </w:r>
    </w:p>
    <w:p w14:paraId="7F12757F" w14:textId="77777777" w:rsidR="002D5186" w:rsidRPr="00F9087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CB27E6">
        <w:rPr>
          <w:rFonts w:ascii="Calibri" w:hAnsi="Calibri" w:cs="Calibri"/>
          <w:color w:val="000000"/>
          <w:szCs w:val="22"/>
        </w:rPr>
        <w:t>Podstawowym przeznaczeniem terenów jest zabudowa</w:t>
      </w:r>
      <w:r w:rsidRPr="00F90876">
        <w:rPr>
          <w:rFonts w:ascii="Calibri" w:hAnsi="Calibri" w:cs="Calibri"/>
          <w:color w:val="000000"/>
          <w:szCs w:val="22"/>
        </w:rPr>
        <w:t xml:space="preserve"> mieszkaniowa jednorodzinna</w:t>
      </w:r>
      <w:r w:rsidR="00165BF5" w:rsidRPr="00F90876">
        <w:rPr>
          <w:rFonts w:ascii="Calibri" w:hAnsi="Calibri" w:cs="Calibri"/>
          <w:color w:val="000000"/>
          <w:szCs w:val="22"/>
        </w:rPr>
        <w:t xml:space="preserve">. </w:t>
      </w:r>
    </w:p>
    <w:p w14:paraId="02327ABB" w14:textId="77777777" w:rsidR="002D5186" w:rsidRPr="00F9087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bookmarkStart w:id="7" w:name="_Hlk166433640"/>
      <w:r w:rsidRPr="00F90876">
        <w:rPr>
          <w:rFonts w:ascii="Calibri" w:hAnsi="Calibri" w:cs="Calibri"/>
          <w:color w:val="000000"/>
          <w:szCs w:val="22"/>
        </w:rPr>
        <w:t xml:space="preserve">Przeznaczenie dopuszczalne: </w:t>
      </w:r>
    </w:p>
    <w:p w14:paraId="659B197E" w14:textId="5A253E4C" w:rsidR="00AC3651" w:rsidRPr="00F90876" w:rsidRDefault="00AC3651" w:rsidP="00B26227">
      <w:pPr>
        <w:pStyle w:val="standard"/>
        <w:numPr>
          <w:ilvl w:val="1"/>
          <w:numId w:val="49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 xml:space="preserve">usługi w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jednorodzinnych </w:t>
      </w:r>
      <w:r w:rsidRPr="00F90876">
        <w:rPr>
          <w:rFonts w:ascii="Calibri" w:hAnsi="Calibri" w:cs="Calibri"/>
          <w:szCs w:val="22"/>
        </w:rPr>
        <w:t>budynkach mieszkalnych, do 30% powierzchni użytkowej zgodnie z</w:t>
      </w:r>
      <w:r w:rsidR="000D5292">
        <w:rPr>
          <w:rFonts w:ascii="Calibri" w:hAnsi="Calibri" w:cs="Calibri"/>
          <w:szCs w:val="22"/>
        </w:rPr>
        <w:t> </w:t>
      </w:r>
      <w:r w:rsidRPr="00F90876">
        <w:rPr>
          <w:rFonts w:ascii="Calibri" w:hAnsi="Calibri" w:cs="Calibri"/>
          <w:szCs w:val="22"/>
        </w:rPr>
        <w:t>przepisami odrębnymi;</w:t>
      </w:r>
    </w:p>
    <w:p w14:paraId="0A2DF482" w14:textId="158A929B" w:rsidR="00AC3651" w:rsidRPr="00F90876" w:rsidRDefault="00AC3651" w:rsidP="00B26227">
      <w:pPr>
        <w:pStyle w:val="standard"/>
        <w:numPr>
          <w:ilvl w:val="1"/>
          <w:numId w:val="49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zabudowa zakwaterowania turystycznego służąca obsłudze turystyki wiejskiej</w:t>
      </w:r>
      <w:r w:rsidR="000D5292">
        <w:rPr>
          <w:rFonts w:ascii="Calibri" w:hAnsi="Calibri" w:cs="Calibri"/>
          <w:szCs w:val="22"/>
        </w:rPr>
        <w:t>;</w:t>
      </w:r>
      <w:r w:rsidRPr="00F90876">
        <w:rPr>
          <w:rFonts w:ascii="Calibri" w:hAnsi="Calibri" w:cs="Calibri"/>
          <w:szCs w:val="22"/>
        </w:rPr>
        <w:t xml:space="preserve"> </w:t>
      </w:r>
    </w:p>
    <w:p w14:paraId="2009E1C4" w14:textId="77777777" w:rsidR="00AC3651" w:rsidRPr="00F90876" w:rsidRDefault="00AC3651" w:rsidP="00B26227">
      <w:pPr>
        <w:pStyle w:val="standard"/>
        <w:numPr>
          <w:ilvl w:val="1"/>
          <w:numId w:val="49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garaże, wiaty, budynki gospodarcze.</w:t>
      </w:r>
    </w:p>
    <w:bookmarkEnd w:id="7"/>
    <w:p w14:paraId="3626DB12" w14:textId="77777777" w:rsidR="002D5186" w:rsidRPr="00F9087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0BAF043B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zieleń urządzona, w tym</w:t>
      </w:r>
      <w:r w:rsidRPr="00F90876">
        <w:rPr>
          <w:rFonts w:ascii="Calibri" w:hAnsi="Calibri" w:cs="Calibri"/>
          <w:sz w:val="22"/>
          <w:szCs w:val="22"/>
        </w:rPr>
        <w:t xml:space="preserve"> zieleń o charakterze izolacyjnym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5441F1DF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00E8D8D3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miejsca postojowe; </w:t>
      </w:r>
    </w:p>
    <w:p w14:paraId="7FD2BDD6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terenowe urządzenia rekreacji, place zabaw; </w:t>
      </w:r>
    </w:p>
    <w:p w14:paraId="52C9BADF" w14:textId="77777777" w:rsidR="002D5186" w:rsidRPr="00F90876" w:rsidRDefault="002D5186" w:rsidP="00B26227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obiekty, sieci i urządzenia infrastruktury technicznej.</w:t>
      </w:r>
    </w:p>
    <w:p w14:paraId="2012D342" w14:textId="77777777" w:rsidR="002D5186" w:rsidRPr="00F90876" w:rsidRDefault="002D5186" w:rsidP="00B26227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Ustala się następujące </w:t>
      </w:r>
      <w:r w:rsidR="00630977" w:rsidRPr="00F90876">
        <w:rPr>
          <w:rFonts w:ascii="Calibri" w:hAnsi="Calibri" w:cs="Calibri"/>
          <w:color w:val="000000" w:themeColor="text1"/>
          <w:szCs w:val="22"/>
        </w:rPr>
        <w:t>zasady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 zagospodarowania terenu: </w:t>
      </w:r>
    </w:p>
    <w:p w14:paraId="0D3F4114" w14:textId="77777777" w:rsidR="00B25E29" w:rsidRPr="00F90876" w:rsidRDefault="00B25E29" w:rsidP="00B26227">
      <w:pPr>
        <w:numPr>
          <w:ilvl w:val="0"/>
          <w:numId w:val="5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zabudowa może być realizowana w układzie wolnostojącym, bliźniaczym; </w:t>
      </w:r>
    </w:p>
    <w:p w14:paraId="4EB05549" w14:textId="1F39A14E" w:rsidR="002D5186" w:rsidRPr="00F90876" w:rsidRDefault="002D5186" w:rsidP="00B26227">
      <w:pPr>
        <w:numPr>
          <w:ilvl w:val="0"/>
          <w:numId w:val="5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8" w:name="_Hlk137199508"/>
      <w:r w:rsidRPr="00F90876">
        <w:rPr>
          <w:rFonts w:ascii="Calibri" w:hAnsi="Calibri" w:cs="Calibri"/>
          <w:color w:val="000000" w:themeColor="text1"/>
          <w:sz w:val="22"/>
          <w:szCs w:val="22"/>
        </w:rPr>
        <w:t>maksymalna wysokość budynków przeznaczenia podstawowego i dopuszczalnego</w:t>
      </w:r>
      <w:r w:rsidR="005E78DA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r w:rsidR="00165BF5" w:rsidRPr="00F90876">
        <w:rPr>
          <w:rFonts w:ascii="Calibri" w:hAnsi="Calibri" w:cs="Calibri"/>
          <w:color w:val="000000" w:themeColor="text1"/>
          <w:sz w:val="22"/>
          <w:szCs w:val="22"/>
        </w:rPr>
        <w:t>13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m, </w:t>
      </w:r>
      <w:r w:rsidR="00FC4BE1">
        <w:rPr>
          <w:rFonts w:ascii="Calibri" w:hAnsi="Calibri" w:cs="Calibri"/>
          <w:color w:val="000000" w:themeColor="text1"/>
          <w:sz w:val="22"/>
          <w:szCs w:val="22"/>
        </w:rPr>
        <w:t>z </w:t>
      </w:r>
      <w:r w:rsidR="00D461EA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wyjątkiem budynków </w:t>
      </w:r>
      <w:r w:rsidRPr="00F90876">
        <w:rPr>
          <w:rFonts w:ascii="Calibri" w:hAnsi="Calibri" w:cs="Calibri"/>
          <w:sz w:val="22"/>
          <w:szCs w:val="22"/>
        </w:rPr>
        <w:t>gospodarcz</w:t>
      </w:r>
      <w:r w:rsidR="00D461EA" w:rsidRPr="00F90876">
        <w:rPr>
          <w:rFonts w:ascii="Calibri" w:hAnsi="Calibri" w:cs="Calibri"/>
          <w:sz w:val="22"/>
          <w:szCs w:val="22"/>
        </w:rPr>
        <w:t>ych</w:t>
      </w:r>
      <w:r w:rsidR="00C805E2" w:rsidRPr="00F90876">
        <w:rPr>
          <w:rFonts w:ascii="Calibri" w:hAnsi="Calibri" w:cs="Calibri"/>
          <w:sz w:val="22"/>
          <w:szCs w:val="22"/>
        </w:rPr>
        <w:t>,</w:t>
      </w:r>
      <w:r w:rsidRPr="00F90876">
        <w:rPr>
          <w:rFonts w:ascii="Calibri" w:hAnsi="Calibri" w:cs="Calibri"/>
          <w:sz w:val="22"/>
          <w:szCs w:val="22"/>
        </w:rPr>
        <w:t xml:space="preserve"> garaż</w:t>
      </w:r>
      <w:r w:rsidR="00D461EA" w:rsidRPr="00F90876">
        <w:rPr>
          <w:rFonts w:ascii="Calibri" w:hAnsi="Calibri" w:cs="Calibri"/>
          <w:sz w:val="22"/>
          <w:szCs w:val="22"/>
        </w:rPr>
        <w:t>y</w:t>
      </w:r>
      <w:r w:rsidRPr="00F90876">
        <w:rPr>
          <w:rFonts w:ascii="Calibri" w:hAnsi="Calibri" w:cs="Calibri"/>
          <w:sz w:val="22"/>
          <w:szCs w:val="22"/>
        </w:rPr>
        <w:t xml:space="preserve"> </w:t>
      </w:r>
      <w:r w:rsidR="00C805E2" w:rsidRPr="00F90876">
        <w:rPr>
          <w:rFonts w:ascii="Calibri" w:hAnsi="Calibri" w:cs="Calibri"/>
          <w:sz w:val="22"/>
          <w:szCs w:val="22"/>
        </w:rPr>
        <w:t>i wiat</w:t>
      </w:r>
      <w:r w:rsidR="00D461EA" w:rsidRPr="00F90876">
        <w:rPr>
          <w:rFonts w:ascii="Calibri" w:hAnsi="Calibri" w:cs="Calibri"/>
          <w:sz w:val="22"/>
          <w:szCs w:val="22"/>
        </w:rPr>
        <w:t>, których maks. wysokość</w:t>
      </w:r>
      <w:r w:rsidR="00B93CCA">
        <w:rPr>
          <w:rFonts w:ascii="Calibri" w:hAnsi="Calibri" w:cs="Calibri"/>
          <w:sz w:val="22"/>
          <w:szCs w:val="22"/>
        </w:rPr>
        <w:t xml:space="preserve"> </w:t>
      </w:r>
      <w:r w:rsidRPr="00F90876">
        <w:rPr>
          <w:rFonts w:ascii="Calibri" w:hAnsi="Calibri" w:cs="Calibri"/>
          <w:sz w:val="22"/>
          <w:szCs w:val="22"/>
        </w:rPr>
        <w:t xml:space="preserve">– </w:t>
      </w:r>
      <w:r w:rsidR="001A1B85">
        <w:rPr>
          <w:rFonts w:ascii="Calibri" w:hAnsi="Calibri" w:cs="Calibri"/>
          <w:sz w:val="22"/>
          <w:szCs w:val="22"/>
        </w:rPr>
        <w:t>9</w:t>
      </w:r>
      <w:r w:rsidR="006E454D" w:rsidRPr="00F90876">
        <w:rPr>
          <w:rFonts w:ascii="Calibri" w:hAnsi="Calibri" w:cs="Calibri"/>
          <w:sz w:val="22"/>
          <w:szCs w:val="22"/>
        </w:rPr>
        <w:t xml:space="preserve"> </w:t>
      </w:r>
      <w:r w:rsidRPr="00F90876">
        <w:rPr>
          <w:rFonts w:ascii="Calibri" w:hAnsi="Calibri" w:cs="Calibri"/>
          <w:sz w:val="22"/>
          <w:szCs w:val="22"/>
        </w:rPr>
        <w:t>m;</w:t>
      </w:r>
    </w:p>
    <w:bookmarkEnd w:id="8"/>
    <w:p w14:paraId="5DC4B420" w14:textId="77777777" w:rsidR="00445F0B" w:rsidRPr="00F90876" w:rsidRDefault="00445F0B" w:rsidP="00B26227">
      <w:pPr>
        <w:numPr>
          <w:ilvl w:val="0"/>
          <w:numId w:val="5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Geometria oraz pokrycie dachów w nawiązaniu do tradycyjnej architektury regionu</w:t>
      </w:r>
      <w:r w:rsidR="006B6194" w:rsidRPr="00F90876">
        <w:rPr>
          <w:rFonts w:ascii="Calibri" w:hAnsi="Calibri" w:cs="Calibri"/>
          <w:color w:val="000000"/>
          <w:sz w:val="22"/>
          <w:szCs w:val="22"/>
        </w:rPr>
        <w:t>, ustala się:</w:t>
      </w:r>
    </w:p>
    <w:p w14:paraId="5E3F0AF6" w14:textId="1F14D695" w:rsidR="00445F0B" w:rsidRPr="00F90876" w:rsidRDefault="00445F0B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szCs w:val="22"/>
        </w:rPr>
        <w:t xml:space="preserve">dachy dwu lub wielospadowe, </w:t>
      </w:r>
      <w:r w:rsidR="00872680" w:rsidRPr="00F90876">
        <w:rPr>
          <w:rFonts w:ascii="Calibri" w:hAnsi="Calibri" w:cs="Calibri"/>
          <w:color w:val="000000" w:themeColor="text1"/>
          <w:szCs w:val="22"/>
        </w:rPr>
        <w:t xml:space="preserve">półszczytowe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o </w:t>
      </w:r>
      <w:r w:rsidRPr="00F90876">
        <w:rPr>
          <w:rFonts w:ascii="Calibri" w:eastAsia="TimesNewRoman" w:hAnsi="Calibri" w:cs="Calibri"/>
          <w:color w:val="000000" w:themeColor="text1"/>
          <w:szCs w:val="22"/>
        </w:rPr>
        <w:t xml:space="preserve">jednakowym </w:t>
      </w:r>
      <w:r w:rsidRPr="00F90876">
        <w:rPr>
          <w:rFonts w:ascii="Calibri" w:eastAsia="TimesNewRoman" w:hAnsi="Calibri" w:cs="Calibri"/>
          <w:color w:val="000000"/>
          <w:szCs w:val="22"/>
        </w:rPr>
        <w:t xml:space="preserve">nachyleniu głównych połaci dachowych i kącie nachylenia głównych połaci </w:t>
      </w:r>
      <w:r w:rsidRPr="00F90876">
        <w:rPr>
          <w:rFonts w:ascii="Calibri" w:hAnsi="Calibri" w:cs="Calibri"/>
          <w:color w:val="000000"/>
          <w:szCs w:val="22"/>
        </w:rPr>
        <w:t xml:space="preserve">od </w:t>
      </w:r>
      <w:r w:rsidR="001A1B85">
        <w:rPr>
          <w:rFonts w:ascii="Calibri" w:hAnsi="Calibri" w:cs="Calibri"/>
          <w:color w:val="000000"/>
          <w:szCs w:val="22"/>
        </w:rPr>
        <w:t>38</w:t>
      </w:r>
      <w:r w:rsidRPr="00F90876">
        <w:rPr>
          <w:rFonts w:ascii="Calibri" w:hAnsi="Calibri" w:cs="Calibri"/>
          <w:color w:val="000000"/>
          <w:szCs w:val="22"/>
          <w:vertAlign w:val="superscript"/>
        </w:rPr>
        <w:t xml:space="preserve">o </w:t>
      </w:r>
      <w:r w:rsidRPr="00F90876">
        <w:rPr>
          <w:rFonts w:ascii="Calibri" w:hAnsi="Calibri" w:cs="Calibri"/>
          <w:color w:val="000000"/>
          <w:szCs w:val="22"/>
        </w:rPr>
        <w:t>– 53</w:t>
      </w:r>
      <w:r w:rsidRPr="00F90876">
        <w:rPr>
          <w:rFonts w:ascii="Calibri" w:hAnsi="Calibri" w:cs="Calibri"/>
          <w:color w:val="000000"/>
          <w:szCs w:val="22"/>
          <w:vertAlign w:val="superscript"/>
        </w:rPr>
        <w:t>o</w:t>
      </w:r>
      <w:r w:rsidR="0058749D" w:rsidRPr="00F90876">
        <w:rPr>
          <w:rFonts w:ascii="Calibri" w:hAnsi="Calibri" w:cs="Calibri"/>
          <w:color w:val="000000"/>
          <w:szCs w:val="22"/>
        </w:rPr>
        <w:t>;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</w:p>
    <w:p w14:paraId="33946951" w14:textId="546DB3B9" w:rsidR="00F41AC3" w:rsidRPr="005614EC" w:rsidRDefault="00445F0B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eastAsia="TimesNewRoman" w:hAnsi="Calibri" w:cs="Calibri"/>
          <w:szCs w:val="22"/>
        </w:rPr>
        <w:lastRenderedPageBreak/>
        <w:t>kalenica powinna być równoległa do dłuższego boku budynku, dach z wyraźnie zaakcentowaną linią okapu</w:t>
      </w:r>
      <w:r w:rsidR="0058749D" w:rsidRPr="00844B67">
        <w:rPr>
          <w:rFonts w:ascii="Calibri" w:eastAsia="TimesNewRoman" w:hAnsi="Calibri" w:cs="Calibri"/>
          <w:color w:val="000000" w:themeColor="text1"/>
          <w:szCs w:val="22"/>
        </w:rPr>
        <w:t>;</w:t>
      </w:r>
      <w:r w:rsidR="008E0964" w:rsidRPr="00844B67">
        <w:rPr>
          <w:rFonts w:ascii="Calibri" w:hAnsi="Calibri" w:cs="Calibri"/>
          <w:color w:val="000000" w:themeColor="text1"/>
          <w:szCs w:val="22"/>
          <w:shd w:val="clear" w:color="auto" w:fill="FFFFFF"/>
        </w:rPr>
        <w:t xml:space="preserve"> </w:t>
      </w:r>
      <w:r w:rsidR="00F41AC3" w:rsidRPr="009E6959">
        <w:rPr>
          <w:rFonts w:ascii="Calibri" w:hAnsi="Calibri" w:cs="Calibri"/>
          <w:szCs w:val="22"/>
          <w:shd w:val="clear" w:color="auto" w:fill="FFFFFF"/>
        </w:rPr>
        <w:t>minimalny wysięg okapu poza ścianę szczytową nie może być mniejszy niż 0,6 m</w:t>
      </w:r>
      <w:r w:rsidR="000A332B">
        <w:rPr>
          <w:rFonts w:ascii="Calibri" w:hAnsi="Calibri" w:cs="Calibri"/>
          <w:szCs w:val="22"/>
          <w:shd w:val="clear" w:color="auto" w:fill="FFFFFF"/>
        </w:rPr>
        <w:t>,</w:t>
      </w:r>
    </w:p>
    <w:p w14:paraId="5F991C1E" w14:textId="558731C5" w:rsidR="00F41AC3" w:rsidRPr="005614EC" w:rsidRDefault="00F41AC3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5614EC">
        <w:rPr>
          <w:rFonts w:ascii="Calibri" w:hAnsi="Calibri" w:cs="Calibri"/>
          <w:color w:val="000000" w:themeColor="text1"/>
          <w:szCs w:val="22"/>
        </w:rPr>
        <w:t>obowiązuje zakaz realizacji dachów asymetrycznych, dachów z kalenicą przesuniętą w</w:t>
      </w:r>
      <w:r w:rsidR="000D5292">
        <w:rPr>
          <w:rFonts w:ascii="Calibri" w:hAnsi="Calibri" w:cs="Calibri"/>
          <w:color w:val="000000" w:themeColor="text1"/>
          <w:szCs w:val="22"/>
        </w:rPr>
        <w:t> </w:t>
      </w:r>
      <w:r w:rsidRPr="005614EC">
        <w:rPr>
          <w:rFonts w:ascii="Calibri" w:hAnsi="Calibri" w:cs="Calibri"/>
          <w:color w:val="000000" w:themeColor="text1"/>
          <w:szCs w:val="22"/>
        </w:rPr>
        <w:t>pionie oraz otwierania połaci dachowych na całej długości</w:t>
      </w:r>
      <w:r w:rsidR="000A332B">
        <w:rPr>
          <w:rFonts w:ascii="Calibri" w:hAnsi="Calibri" w:cs="Calibri"/>
          <w:color w:val="000000" w:themeColor="text1"/>
          <w:szCs w:val="22"/>
        </w:rPr>
        <w:t>,</w:t>
      </w:r>
    </w:p>
    <w:p w14:paraId="0FD8A6FC" w14:textId="4812ED48" w:rsidR="006B6194" w:rsidRPr="00F90876" w:rsidRDefault="006B6194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w przypadku remontu, przebudowy i rozbudowy zabudowy istniejącej dopuszcza się utrzymanie dotychczasowych kątów nachylenia dachu</w:t>
      </w:r>
      <w:r w:rsidR="000A332B">
        <w:rPr>
          <w:rFonts w:ascii="Calibri" w:hAnsi="Calibri" w:cs="Calibri"/>
          <w:szCs w:val="22"/>
        </w:rPr>
        <w:t>,</w:t>
      </w:r>
    </w:p>
    <w:p w14:paraId="058ABD3C" w14:textId="58B08A38" w:rsidR="006B6194" w:rsidRPr="00F90876" w:rsidRDefault="006B6194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do pokrycia dachów poleca się materiały budowlane nawiązujące wyglądem do materiałów tradycyjnych, elementy o drobnej fakturze w barwach ciemnych brązu</w:t>
      </w:r>
      <w:r w:rsidR="0058749D" w:rsidRPr="00F90876">
        <w:rPr>
          <w:rFonts w:ascii="Calibri" w:hAnsi="Calibri" w:cs="Calibri"/>
          <w:szCs w:val="22"/>
        </w:rPr>
        <w:t>, czerni</w:t>
      </w:r>
      <w:r w:rsidRPr="00F90876">
        <w:rPr>
          <w:rFonts w:ascii="Calibri" w:hAnsi="Calibri" w:cs="Calibri"/>
          <w:szCs w:val="22"/>
        </w:rPr>
        <w:t xml:space="preserve"> i</w:t>
      </w:r>
      <w:r w:rsidR="000D5292">
        <w:rPr>
          <w:rFonts w:ascii="Calibri" w:hAnsi="Calibri" w:cs="Calibri"/>
          <w:szCs w:val="22"/>
        </w:rPr>
        <w:t> </w:t>
      </w:r>
      <w:r w:rsidRPr="00F90876">
        <w:rPr>
          <w:rFonts w:ascii="Calibri" w:hAnsi="Calibri" w:cs="Calibri"/>
          <w:szCs w:val="22"/>
        </w:rPr>
        <w:t>szarości oraz stosowanie tradycyjnego dla regionu detalu budowlanego, zdobnictwa ciesielskiego, stolarskiego, kowalskiego</w:t>
      </w:r>
      <w:r w:rsidR="000A332B">
        <w:rPr>
          <w:rFonts w:ascii="Calibri" w:hAnsi="Calibri" w:cs="Calibri"/>
          <w:szCs w:val="22"/>
        </w:rPr>
        <w:t>,</w:t>
      </w:r>
    </w:p>
    <w:p w14:paraId="368A564D" w14:textId="77777777" w:rsidR="00445F0B" w:rsidRPr="00F90876" w:rsidRDefault="00445F0B" w:rsidP="00B26227">
      <w:pPr>
        <w:pStyle w:val="standard"/>
        <w:numPr>
          <w:ilvl w:val="0"/>
          <w:numId w:val="125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dopuszcza się:</w:t>
      </w:r>
    </w:p>
    <w:p w14:paraId="741DA7F4" w14:textId="77777777" w:rsidR="0058749D" w:rsidRPr="00F90876" w:rsidRDefault="0058749D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eastAsia="TimesNewRoman" w:hAnsi="Calibri" w:cs="Calibri"/>
          <w:sz w:val="22"/>
          <w:szCs w:val="22"/>
        </w:rPr>
        <w:t>doświetlenia poprzez okna połaciowe i lukarny:</w:t>
      </w:r>
      <w:r w:rsidR="00B108BF" w:rsidRPr="00F90876">
        <w:rPr>
          <w:rFonts w:ascii="Calibri" w:eastAsia="TimesNewRoman" w:hAnsi="Calibri" w:cs="Calibri"/>
          <w:sz w:val="22"/>
          <w:szCs w:val="22"/>
        </w:rPr>
        <w:t xml:space="preserve"> </w:t>
      </w:r>
      <w:r w:rsidRPr="00F90876">
        <w:rPr>
          <w:rFonts w:ascii="Calibri" w:eastAsia="TimesNewRoman" w:hAnsi="Calibri" w:cs="Calibri"/>
          <w:sz w:val="22"/>
          <w:szCs w:val="22"/>
        </w:rPr>
        <w:t>dachy lukarn nie mogą się łączyć; kąt nachylenia daszków lukarn może odbiegać do 10° od kąta nachylenia głównych połaci dachowych</w:t>
      </w:r>
      <w:r w:rsidR="00B108BF" w:rsidRPr="00F90876">
        <w:rPr>
          <w:rFonts w:ascii="Calibri" w:eastAsia="TimesNewRoman" w:hAnsi="Calibri" w:cs="Calibri"/>
          <w:sz w:val="22"/>
          <w:szCs w:val="22"/>
        </w:rPr>
        <w:t xml:space="preserve">; </w:t>
      </w:r>
      <w:r w:rsidRPr="00F90876">
        <w:rPr>
          <w:rFonts w:ascii="Calibri" w:eastAsia="TimesNewRoman" w:hAnsi="Calibri" w:cs="Calibri"/>
          <w:sz w:val="22"/>
          <w:szCs w:val="22"/>
        </w:rPr>
        <w:t>zakazuje się</w:t>
      </w:r>
      <w:r w:rsidRPr="00F90876">
        <w:rPr>
          <w:rFonts w:ascii="Calibri" w:hAnsi="Calibri" w:cs="Calibri"/>
          <w:sz w:val="22"/>
          <w:szCs w:val="22"/>
        </w:rPr>
        <w:t xml:space="preserve"> przykrywania lukarn dachami jednospadowymi;</w:t>
      </w:r>
    </w:p>
    <w:p w14:paraId="30C12FA2" w14:textId="77A8BF1F" w:rsidR="00D1568A" w:rsidRPr="00F90876" w:rsidRDefault="00D1568A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stosowanie dachów jednospadowych na budynkach gospodarczych, garażowych</w:t>
      </w:r>
      <w:r w:rsidR="00872680" w:rsidRPr="00F90876">
        <w:rPr>
          <w:rFonts w:ascii="Calibri" w:hAnsi="Calibri" w:cs="Calibri"/>
          <w:sz w:val="22"/>
          <w:szCs w:val="22"/>
        </w:rPr>
        <w:t xml:space="preserve"> i</w:t>
      </w:r>
      <w:r w:rsidR="000D5292">
        <w:rPr>
          <w:rFonts w:ascii="Calibri" w:hAnsi="Calibri" w:cs="Calibri"/>
          <w:sz w:val="22"/>
          <w:szCs w:val="22"/>
        </w:rPr>
        <w:t> </w:t>
      </w:r>
      <w:r w:rsidR="00872680" w:rsidRPr="00F90876">
        <w:rPr>
          <w:rFonts w:ascii="Calibri" w:hAnsi="Calibri" w:cs="Calibri"/>
          <w:sz w:val="22"/>
          <w:szCs w:val="22"/>
        </w:rPr>
        <w:t>wiatach</w:t>
      </w:r>
      <w:r w:rsidR="000370D0" w:rsidRPr="00F90876">
        <w:rPr>
          <w:rFonts w:ascii="Calibri" w:hAnsi="Calibri" w:cs="Calibri"/>
          <w:sz w:val="22"/>
          <w:szCs w:val="22"/>
        </w:rPr>
        <w:t xml:space="preserve">, </w:t>
      </w:r>
      <w:r w:rsidRPr="00F90876">
        <w:rPr>
          <w:rFonts w:ascii="Calibri" w:hAnsi="Calibri" w:cs="Calibri"/>
          <w:sz w:val="22"/>
          <w:szCs w:val="22"/>
        </w:rPr>
        <w:t>spadku dachów jednospadowych nie ustala się</w:t>
      </w:r>
      <w:r w:rsidR="00326497" w:rsidRPr="00F90876">
        <w:rPr>
          <w:rFonts w:ascii="Calibri" w:hAnsi="Calibri" w:cs="Calibri"/>
          <w:sz w:val="22"/>
          <w:szCs w:val="22"/>
        </w:rPr>
        <w:t>.</w:t>
      </w:r>
    </w:p>
    <w:p w14:paraId="7E4D1438" w14:textId="77777777" w:rsidR="002A6514" w:rsidRPr="00F90876" w:rsidRDefault="00097B74" w:rsidP="00B26227">
      <w:pPr>
        <w:pStyle w:val="standard"/>
        <w:numPr>
          <w:ilvl w:val="0"/>
          <w:numId w:val="49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2A6514" w:rsidRPr="00F90876">
        <w:rPr>
          <w:rFonts w:ascii="Calibri" w:hAnsi="Calibri" w:cs="Calibri"/>
          <w:color w:val="000000"/>
          <w:szCs w:val="22"/>
        </w:rPr>
        <w:t xml:space="preserve">: </w:t>
      </w:r>
    </w:p>
    <w:p w14:paraId="6E0D9549" w14:textId="1980A3CE" w:rsidR="0086765B" w:rsidRPr="00032FC3" w:rsidRDefault="000F347A" w:rsidP="00B26227">
      <w:pPr>
        <w:pStyle w:val="standard"/>
        <w:numPr>
          <w:ilvl w:val="1"/>
          <w:numId w:val="94"/>
        </w:numPr>
        <w:tabs>
          <w:tab w:val="clear" w:pos="567"/>
          <w:tab w:val="clear" w:pos="1636"/>
        </w:tabs>
        <w:spacing w:line="276" w:lineRule="auto"/>
        <w:ind w:left="709" w:hanging="567"/>
        <w:rPr>
          <w:rFonts w:ascii="Calibri" w:hAnsi="Calibri" w:cs="Calibri"/>
          <w:color w:val="000000"/>
          <w:szCs w:val="22"/>
        </w:rPr>
      </w:pPr>
      <w:r w:rsidRPr="00032FC3">
        <w:rPr>
          <w:rFonts w:ascii="Calibri" w:hAnsi="Calibri" w:cs="Calibri"/>
          <w:color w:val="000000"/>
          <w:szCs w:val="22"/>
        </w:rPr>
        <w:t xml:space="preserve">w terenach </w:t>
      </w:r>
      <w:r w:rsidR="00E21EEF" w:rsidRPr="00E21EEF">
        <w:rPr>
          <w:rFonts w:ascii="Calibri" w:hAnsi="Calibri" w:cs="Calibri"/>
          <w:b/>
          <w:szCs w:val="22"/>
        </w:rPr>
        <w:t>A.1MN1-A.26MN1, B.1MN1</w:t>
      </w:r>
      <w:r w:rsidR="000D5292">
        <w:rPr>
          <w:rFonts w:ascii="Calibri" w:hAnsi="Calibri" w:cs="Calibri"/>
          <w:color w:val="000000"/>
          <w:szCs w:val="22"/>
        </w:rPr>
        <w:t>:</w:t>
      </w:r>
    </w:p>
    <w:p w14:paraId="1A2515EC" w14:textId="0CF8735A" w:rsidR="00097B74" w:rsidRPr="00032FC3" w:rsidRDefault="00097B74" w:rsidP="00B26227">
      <w:pPr>
        <w:numPr>
          <w:ilvl w:val="0"/>
          <w:numId w:val="15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zabudowy nie może przekroczyć 50% powierzchni działki budowlanej</w:t>
      </w:r>
      <w:r w:rsidR="000D5292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1BC6B0B7" w14:textId="0AFE9466" w:rsidR="00097B74" w:rsidRPr="00032FC3" w:rsidRDefault="00097B74" w:rsidP="00B26227">
      <w:pPr>
        <w:numPr>
          <w:ilvl w:val="0"/>
          <w:numId w:val="15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30% powierzchni działki budowlanej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307615E0" w14:textId="1F9193C9" w:rsidR="00097B74" w:rsidRPr="00032FC3" w:rsidRDefault="00097B74" w:rsidP="00B26227">
      <w:pPr>
        <w:numPr>
          <w:ilvl w:val="0"/>
          <w:numId w:val="15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1,6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3D321176" w14:textId="77777777" w:rsidR="00097B74" w:rsidRPr="00032FC3" w:rsidRDefault="00097B74" w:rsidP="00B26227">
      <w:pPr>
        <w:pStyle w:val="standard"/>
        <w:numPr>
          <w:ilvl w:val="0"/>
          <w:numId w:val="1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Cs w:val="22"/>
        </w:rPr>
        <w:t>minimalna podziemna intensywność zabudowy – 0,01, maksymalna podziemna intensywność zabudowy – 0,7.</w:t>
      </w:r>
    </w:p>
    <w:p w14:paraId="44D4A299" w14:textId="65D91D48" w:rsidR="00375BD3" w:rsidRPr="00C3062C" w:rsidRDefault="000F347A" w:rsidP="00B26227">
      <w:pPr>
        <w:pStyle w:val="standard"/>
        <w:numPr>
          <w:ilvl w:val="1"/>
          <w:numId w:val="94"/>
        </w:numPr>
        <w:tabs>
          <w:tab w:val="clear" w:pos="567"/>
          <w:tab w:val="clear" w:pos="1636"/>
        </w:tabs>
        <w:autoSpaceDE w:val="0"/>
        <w:autoSpaceDN w:val="0"/>
        <w:adjustRightInd w:val="0"/>
        <w:spacing w:line="276" w:lineRule="auto"/>
        <w:ind w:left="709" w:hanging="567"/>
        <w:rPr>
          <w:rFonts w:ascii="Calibri" w:hAnsi="Calibri" w:cs="Calibri"/>
          <w:color w:val="000000"/>
          <w:szCs w:val="22"/>
        </w:rPr>
      </w:pPr>
      <w:r w:rsidRPr="00C3062C">
        <w:rPr>
          <w:rFonts w:ascii="Calibri" w:hAnsi="Calibri" w:cs="Calibri"/>
          <w:color w:val="000000"/>
          <w:szCs w:val="22"/>
        </w:rPr>
        <w:t xml:space="preserve">w terenach </w:t>
      </w:r>
      <w:r w:rsidR="00E21EEF" w:rsidRPr="00E21EEF">
        <w:rPr>
          <w:rFonts w:ascii="Calibri" w:hAnsi="Calibri" w:cs="Calibri"/>
          <w:b/>
          <w:szCs w:val="22"/>
        </w:rPr>
        <w:t>A.1MN2-A.4MN2, B.1MN2-B.6MN2, C.1MN2-C.2MN2, D.1MN2-D.2MN2</w:t>
      </w:r>
      <w:r w:rsidR="00375BD3" w:rsidRPr="00C3062C">
        <w:rPr>
          <w:rFonts w:ascii="Calibri" w:hAnsi="Calibri" w:cs="Calibri"/>
          <w:color w:val="000000"/>
          <w:szCs w:val="22"/>
        </w:rPr>
        <w:t>:</w:t>
      </w:r>
    </w:p>
    <w:p w14:paraId="2C6EB368" w14:textId="54042CFD" w:rsidR="00097B74" w:rsidRPr="00032FC3" w:rsidRDefault="00097B74" w:rsidP="00B26227">
      <w:pPr>
        <w:numPr>
          <w:ilvl w:val="0"/>
          <w:numId w:val="15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zabudowy nie może przekroczyć 40% powierzchni działki budowlanej</w:t>
      </w:r>
      <w:r w:rsidR="000D5292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2DE55EDF" w14:textId="44A20F53" w:rsidR="00097B74" w:rsidRPr="00032FC3" w:rsidRDefault="00097B74" w:rsidP="00B26227">
      <w:pPr>
        <w:numPr>
          <w:ilvl w:val="0"/>
          <w:numId w:val="15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40% powierzchni działki budowlanej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53754C6E" w14:textId="6FF05244" w:rsidR="00097B74" w:rsidRPr="00032FC3" w:rsidRDefault="00097B74" w:rsidP="00B26227">
      <w:pPr>
        <w:numPr>
          <w:ilvl w:val="0"/>
          <w:numId w:val="152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1,4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5601F35F" w14:textId="77777777" w:rsidR="00097B74" w:rsidRPr="00032FC3" w:rsidRDefault="00097B74" w:rsidP="00B26227">
      <w:pPr>
        <w:pStyle w:val="standard"/>
        <w:numPr>
          <w:ilvl w:val="0"/>
          <w:numId w:val="1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32FC3">
        <w:rPr>
          <w:rFonts w:ascii="Calibri" w:eastAsia="TimesNewRoman" w:hAnsi="Calibri" w:cs="Calibri"/>
          <w:color w:val="000000" w:themeColor="text1"/>
          <w:szCs w:val="22"/>
        </w:rPr>
        <w:t>minimalna podziemna intensywność zabudowy – 0,01, maksymalna podziemna intensywność zabudowy – 0,</w:t>
      </w:r>
      <w:r w:rsidR="007F7BAD">
        <w:rPr>
          <w:rFonts w:ascii="Calibri" w:eastAsia="TimesNewRoman" w:hAnsi="Calibri" w:cs="Calibri"/>
          <w:color w:val="000000" w:themeColor="text1"/>
          <w:szCs w:val="22"/>
        </w:rPr>
        <w:t>6</w:t>
      </w:r>
      <w:r w:rsidRPr="00032FC3">
        <w:rPr>
          <w:rFonts w:ascii="Calibri" w:eastAsia="TimesNewRoman" w:hAnsi="Calibri" w:cs="Calibri"/>
          <w:color w:val="000000" w:themeColor="text1"/>
          <w:szCs w:val="22"/>
        </w:rPr>
        <w:t>.</w:t>
      </w:r>
    </w:p>
    <w:p w14:paraId="3AAEF882" w14:textId="77777777" w:rsidR="0000787A" w:rsidRPr="000D5292" w:rsidRDefault="00EA3B12" w:rsidP="00B26227">
      <w:pPr>
        <w:pStyle w:val="standard"/>
        <w:numPr>
          <w:ilvl w:val="0"/>
          <w:numId w:val="49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Dla </w:t>
      </w:r>
      <w:r w:rsidR="00394E45" w:rsidRPr="000D5292">
        <w:rPr>
          <w:rFonts w:asciiTheme="minorHAnsi" w:hAnsiTheme="minorHAnsi" w:cstheme="minorHAnsi"/>
          <w:color w:val="000000"/>
          <w:szCs w:val="22"/>
        </w:rPr>
        <w:t xml:space="preserve">istniejącej </w:t>
      </w:r>
      <w:r w:rsidRPr="000D5292">
        <w:rPr>
          <w:rFonts w:asciiTheme="minorHAnsi" w:hAnsiTheme="minorHAnsi" w:cstheme="minorHAnsi"/>
          <w:color w:val="000000"/>
          <w:szCs w:val="22"/>
        </w:rPr>
        <w:t>zabudowy</w:t>
      </w:r>
      <w:r w:rsidR="00B93CCA" w:rsidRPr="000D5292">
        <w:rPr>
          <w:rFonts w:asciiTheme="minorHAnsi" w:hAnsiTheme="minorHAnsi" w:cstheme="minorHAnsi"/>
          <w:color w:val="000000"/>
          <w:szCs w:val="22"/>
        </w:rPr>
        <w:t xml:space="preserve"> </w:t>
      </w:r>
      <w:r w:rsidR="00514C5A" w:rsidRPr="000D5292">
        <w:rPr>
          <w:rFonts w:asciiTheme="minorHAnsi" w:hAnsiTheme="minorHAnsi" w:cstheme="minorHAnsi"/>
          <w:color w:val="000000"/>
          <w:szCs w:val="22"/>
        </w:rPr>
        <w:t xml:space="preserve">ustala się możliwość zmian w zagospodarowaniu jedynie w sytuacjach </w:t>
      </w:r>
      <w:r w:rsidR="0000787A" w:rsidRPr="000D5292">
        <w:rPr>
          <w:rFonts w:asciiTheme="minorHAnsi" w:hAnsiTheme="minorHAnsi" w:cstheme="minorHAnsi"/>
          <w:color w:val="000000"/>
          <w:szCs w:val="22"/>
        </w:rPr>
        <w:t>gdy</w:t>
      </w:r>
      <w:r w:rsidR="00B93CCA" w:rsidRPr="000D5292">
        <w:rPr>
          <w:rFonts w:asciiTheme="minorHAnsi" w:hAnsiTheme="minorHAnsi" w:cstheme="minorHAnsi"/>
          <w:color w:val="000000"/>
          <w:szCs w:val="22"/>
        </w:rPr>
        <w:t xml:space="preserve"> </w:t>
      </w:r>
      <w:r w:rsidR="0000787A" w:rsidRPr="000D5292">
        <w:rPr>
          <w:rFonts w:asciiTheme="minorHAnsi" w:hAnsiTheme="minorHAnsi" w:cstheme="minorHAnsi"/>
          <w:color w:val="000000"/>
          <w:szCs w:val="22"/>
        </w:rPr>
        <w:t>nie zostaną przekroczone wskaźniki i parametry zabudowy ustalone</w:t>
      </w:r>
      <w:r w:rsidR="00B93CCA" w:rsidRPr="000D5292">
        <w:rPr>
          <w:rFonts w:asciiTheme="minorHAnsi" w:hAnsiTheme="minorHAnsi" w:cstheme="minorHAnsi"/>
          <w:color w:val="000000"/>
          <w:szCs w:val="22"/>
        </w:rPr>
        <w:t xml:space="preserve"> </w:t>
      </w:r>
      <w:r w:rsidR="0000787A" w:rsidRPr="000D5292">
        <w:rPr>
          <w:rFonts w:asciiTheme="minorHAnsi" w:hAnsiTheme="minorHAnsi" w:cstheme="minorHAnsi"/>
          <w:color w:val="000000"/>
          <w:szCs w:val="22"/>
        </w:rPr>
        <w:t xml:space="preserve">w ust. </w:t>
      </w:r>
      <w:r w:rsidR="00C504DB" w:rsidRPr="000D5292">
        <w:rPr>
          <w:rFonts w:asciiTheme="minorHAnsi" w:hAnsiTheme="minorHAnsi" w:cstheme="minorHAnsi"/>
          <w:color w:val="000000"/>
          <w:szCs w:val="22"/>
        </w:rPr>
        <w:t>5 i 6</w:t>
      </w:r>
      <w:r w:rsidR="0000787A" w:rsidRPr="000D5292">
        <w:rPr>
          <w:rFonts w:asciiTheme="minorHAnsi" w:hAnsiTheme="minorHAnsi" w:cstheme="minorHAnsi"/>
          <w:color w:val="000000"/>
          <w:szCs w:val="22"/>
        </w:rPr>
        <w:t>; dla sytuacji</w:t>
      </w:r>
      <w:r w:rsidR="00B93CCA" w:rsidRPr="000D5292">
        <w:rPr>
          <w:rFonts w:asciiTheme="minorHAnsi" w:hAnsiTheme="minorHAnsi" w:cstheme="minorHAnsi"/>
          <w:color w:val="000000"/>
          <w:szCs w:val="22"/>
        </w:rPr>
        <w:t xml:space="preserve"> </w:t>
      </w:r>
      <w:r w:rsidR="0000787A" w:rsidRPr="000D5292">
        <w:rPr>
          <w:rFonts w:asciiTheme="minorHAnsi" w:hAnsiTheme="minorHAnsi" w:cstheme="minorHAnsi"/>
          <w:color w:val="000000"/>
          <w:szCs w:val="22"/>
        </w:rPr>
        <w:t>gdy ustalone wskaźniki i parametry są już przekroczone utrzymuje się stan istniejący.</w:t>
      </w:r>
    </w:p>
    <w:p w14:paraId="6580759B" w14:textId="77777777" w:rsidR="002C5764" w:rsidRPr="000D5292" w:rsidRDefault="002C5764" w:rsidP="00375BD3">
      <w:pPr>
        <w:pStyle w:val="standard"/>
        <w:spacing w:line="276" w:lineRule="auto"/>
        <w:jc w:val="left"/>
        <w:rPr>
          <w:rFonts w:asciiTheme="minorHAnsi" w:hAnsiTheme="minorHAnsi" w:cstheme="minorHAnsi"/>
          <w:b/>
          <w:color w:val="000000"/>
          <w:szCs w:val="22"/>
        </w:rPr>
      </w:pPr>
    </w:p>
    <w:p w14:paraId="0C2CA81C" w14:textId="77777777" w:rsidR="002A588D" w:rsidRPr="000D5292" w:rsidRDefault="002A588D" w:rsidP="00AB494B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000000"/>
          <w:szCs w:val="22"/>
        </w:rPr>
      </w:pPr>
      <w:r w:rsidRPr="000D5292">
        <w:rPr>
          <w:rFonts w:asciiTheme="minorHAnsi" w:hAnsiTheme="minorHAnsi" w:cstheme="minorHAnsi"/>
          <w:b/>
          <w:color w:val="000000"/>
          <w:szCs w:val="22"/>
        </w:rPr>
        <w:t>§</w:t>
      </w:r>
      <w:r w:rsidR="00E41290" w:rsidRPr="000D5292">
        <w:rPr>
          <w:rFonts w:asciiTheme="minorHAnsi" w:hAnsiTheme="minorHAnsi" w:cstheme="minorHAnsi"/>
          <w:b/>
          <w:color w:val="000000"/>
          <w:szCs w:val="22"/>
        </w:rPr>
        <w:t>2</w:t>
      </w:r>
      <w:r w:rsidR="008B5D06" w:rsidRPr="000D5292">
        <w:rPr>
          <w:rFonts w:asciiTheme="minorHAnsi" w:hAnsiTheme="minorHAnsi" w:cstheme="minorHAnsi"/>
          <w:b/>
          <w:color w:val="000000"/>
          <w:szCs w:val="22"/>
        </w:rPr>
        <w:t>8</w:t>
      </w:r>
      <w:r w:rsidRPr="000D5292">
        <w:rPr>
          <w:rFonts w:asciiTheme="minorHAnsi" w:hAnsiTheme="minorHAnsi" w:cstheme="minorHAnsi"/>
          <w:b/>
          <w:color w:val="000000"/>
          <w:szCs w:val="22"/>
        </w:rPr>
        <w:t>.</w:t>
      </w:r>
    </w:p>
    <w:p w14:paraId="2839E3C2" w14:textId="217CAB9F" w:rsidR="002A588D" w:rsidRPr="000D5292" w:rsidRDefault="002A588D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D5292">
        <w:rPr>
          <w:rFonts w:asciiTheme="minorHAnsi" w:hAnsiTheme="minorHAnsi" w:cstheme="minorHAnsi"/>
          <w:color w:val="000000"/>
          <w:szCs w:val="22"/>
        </w:rPr>
        <w:t xml:space="preserve">Wyznacza się </w:t>
      </w:r>
      <w:r w:rsidRPr="000D5292">
        <w:rPr>
          <w:rFonts w:asciiTheme="minorHAnsi" w:hAnsiTheme="minorHAnsi" w:cstheme="minorHAnsi"/>
          <w:b/>
          <w:color w:val="000000"/>
          <w:szCs w:val="22"/>
        </w:rPr>
        <w:t xml:space="preserve">TERENY ZABUDOWY MIESZKANIOWO-USŁUGOWEJ </w:t>
      </w:r>
      <w:r w:rsidR="009466F2" w:rsidRPr="000D5292">
        <w:rPr>
          <w:rFonts w:asciiTheme="minorHAnsi" w:hAnsiTheme="minorHAnsi" w:cstheme="minorHAnsi"/>
          <w:b/>
          <w:color w:val="000000"/>
          <w:szCs w:val="22"/>
        </w:rPr>
        <w:t>(</w:t>
      </w:r>
      <w:r w:rsidR="00A379AD" w:rsidRPr="000D5292">
        <w:rPr>
          <w:rFonts w:asciiTheme="minorHAnsi" w:hAnsiTheme="minorHAnsi" w:cstheme="minorHAnsi"/>
          <w:b/>
          <w:color w:val="000000"/>
          <w:szCs w:val="22"/>
        </w:rPr>
        <w:t>MU</w:t>
      </w:r>
      <w:r w:rsidR="008535F5" w:rsidRPr="000D5292">
        <w:rPr>
          <w:rFonts w:asciiTheme="minorHAnsi" w:hAnsiTheme="minorHAnsi" w:cstheme="minorHAnsi"/>
          <w:b/>
          <w:color w:val="000000"/>
          <w:szCs w:val="22"/>
        </w:rPr>
        <w:t xml:space="preserve">: </w:t>
      </w:r>
      <w:r w:rsidR="00E21EEF" w:rsidRPr="000D5292">
        <w:rPr>
          <w:rFonts w:asciiTheme="minorHAnsi" w:hAnsiTheme="minorHAnsi" w:cstheme="minorHAnsi"/>
          <w:b/>
          <w:szCs w:val="22"/>
        </w:rPr>
        <w:t>A.1MU1-A.3MU1; A.1MU2-A.16MU2, B.1MU2, D.1MU2-D.2MU2</w:t>
      </w:r>
      <w:r w:rsidR="009466F2" w:rsidRPr="000D5292">
        <w:rPr>
          <w:rFonts w:asciiTheme="minorHAnsi" w:hAnsiTheme="minorHAnsi" w:cstheme="minorHAnsi"/>
          <w:b/>
          <w:color w:val="000000"/>
          <w:szCs w:val="22"/>
        </w:rPr>
        <w:t>)</w:t>
      </w:r>
      <w:r w:rsidR="00A379AD" w:rsidRPr="000D5292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4FE35C0C" w14:textId="77777777" w:rsidR="002A588D" w:rsidRPr="000D5292" w:rsidRDefault="002A588D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D5292">
        <w:rPr>
          <w:rFonts w:asciiTheme="minorHAnsi" w:hAnsiTheme="minorHAnsi" w:cstheme="minorHAnsi"/>
          <w:color w:val="000000"/>
          <w:szCs w:val="22"/>
        </w:rPr>
        <w:t>Przeznaczenie podstawowe</w:t>
      </w:r>
      <w:r w:rsidR="00F51BF2" w:rsidRPr="000D5292">
        <w:rPr>
          <w:rFonts w:asciiTheme="minorHAnsi" w:hAnsiTheme="minorHAnsi" w:cstheme="minorHAnsi"/>
          <w:color w:val="000000"/>
          <w:szCs w:val="22"/>
        </w:rPr>
        <w:t>:</w:t>
      </w:r>
      <w:r w:rsidR="005E78DA" w:rsidRPr="000D529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0D5292">
        <w:rPr>
          <w:rFonts w:asciiTheme="minorHAnsi" w:hAnsiTheme="minorHAnsi" w:cstheme="minorHAnsi"/>
          <w:color w:val="000000"/>
          <w:szCs w:val="22"/>
        </w:rPr>
        <w:t>zabudowa mieszkaniowo-usługowa.</w:t>
      </w:r>
    </w:p>
    <w:p w14:paraId="604F18A4" w14:textId="77777777" w:rsidR="002A588D" w:rsidRPr="000D5292" w:rsidRDefault="002A588D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D5292">
        <w:rPr>
          <w:rFonts w:asciiTheme="minorHAnsi" w:hAnsiTheme="minorHAnsi" w:cstheme="minorHAnsi"/>
          <w:color w:val="000000"/>
          <w:szCs w:val="22"/>
        </w:rPr>
        <w:t>Przeznaczenie dopuszczalne:</w:t>
      </w:r>
    </w:p>
    <w:p w14:paraId="55713514" w14:textId="77777777" w:rsidR="00872C0A" w:rsidRPr="000D5292" w:rsidRDefault="00872C0A" w:rsidP="00B26227">
      <w:pPr>
        <w:numPr>
          <w:ilvl w:val="0"/>
          <w:numId w:val="106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9" w:name="_Hlk137202932"/>
      <w:bookmarkStart w:id="10" w:name="_Hlk136254661"/>
      <w:r w:rsidRPr="000D5292">
        <w:rPr>
          <w:rFonts w:asciiTheme="minorHAnsi" w:hAnsiTheme="minorHAnsi" w:cstheme="minorHAnsi"/>
          <w:color w:val="000000"/>
          <w:sz w:val="22"/>
          <w:szCs w:val="22"/>
        </w:rPr>
        <w:t>zabudowa mieszkaniowa jednorodzinna;</w:t>
      </w:r>
    </w:p>
    <w:p w14:paraId="730E1083" w14:textId="35D33317" w:rsidR="00F41AC3" w:rsidRPr="000D5292" w:rsidRDefault="00F41AC3" w:rsidP="00B26227">
      <w:pPr>
        <w:numPr>
          <w:ilvl w:val="0"/>
          <w:numId w:val="10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1" w:name="_Hlk166433075"/>
      <w:r w:rsidRPr="000D5292">
        <w:rPr>
          <w:rFonts w:asciiTheme="minorHAnsi" w:hAnsiTheme="minorHAnsi" w:cstheme="minorHAnsi"/>
          <w:color w:val="000000" w:themeColor="text1"/>
          <w:sz w:val="22"/>
          <w:szCs w:val="22"/>
        </w:rPr>
        <w:t>zabudowa zamieszkania zbiorowego służąca obsłudze turystyki wiejskiej</w:t>
      </w:r>
      <w:r w:rsidR="000D5292" w:rsidRPr="000D529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bookmarkEnd w:id="11"/>
    <w:p w14:paraId="7D9C6008" w14:textId="77777777" w:rsidR="00F57CE6" w:rsidRPr="000D5292" w:rsidRDefault="00F57CE6" w:rsidP="00B26227">
      <w:pPr>
        <w:numPr>
          <w:ilvl w:val="0"/>
          <w:numId w:val="10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529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wolnostojące obiekty usługowe;</w:t>
      </w:r>
    </w:p>
    <w:p w14:paraId="731D0937" w14:textId="77777777" w:rsidR="00F57CE6" w:rsidRPr="00844B67" w:rsidRDefault="00F57CE6" w:rsidP="00B26227">
      <w:pPr>
        <w:numPr>
          <w:ilvl w:val="0"/>
          <w:numId w:val="106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D5292">
        <w:rPr>
          <w:rFonts w:asciiTheme="minorHAnsi" w:hAnsiTheme="minorHAnsi" w:cstheme="minorHAnsi"/>
          <w:color w:val="000000" w:themeColor="text1"/>
          <w:sz w:val="22"/>
          <w:szCs w:val="22"/>
        </w:rPr>
        <w:t>garaże, wiaty, budynki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gospodarcze.</w:t>
      </w:r>
      <w:bookmarkEnd w:id="9"/>
    </w:p>
    <w:bookmarkEnd w:id="10"/>
    <w:p w14:paraId="3BF77BFE" w14:textId="77777777" w:rsidR="002A588D" w:rsidRPr="00F90876" w:rsidRDefault="002A588D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205C803D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zieleń urządzona, w tym</w:t>
      </w:r>
      <w:r w:rsidRPr="00F90876">
        <w:rPr>
          <w:rFonts w:ascii="Calibri" w:hAnsi="Calibri" w:cs="Calibri"/>
          <w:sz w:val="22"/>
          <w:szCs w:val="22"/>
        </w:rPr>
        <w:t xml:space="preserve"> zieleń o charakterze izolacyjnym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17B06A25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65E4D9F1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1789DDDA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terenowe urządzenia rekreacji, place zabaw; </w:t>
      </w:r>
    </w:p>
    <w:p w14:paraId="1F10ABDF" w14:textId="77777777" w:rsidR="00FE341F" w:rsidRPr="00F90876" w:rsidRDefault="00FE341F" w:rsidP="00B26227">
      <w:pPr>
        <w:numPr>
          <w:ilvl w:val="0"/>
          <w:numId w:val="10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5D9E3BEA" w14:textId="77777777" w:rsidR="00FE341F" w:rsidRPr="00F90876" w:rsidRDefault="00FE341F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zasady zagospodarowania terenu: </w:t>
      </w:r>
    </w:p>
    <w:p w14:paraId="1A6D58CD" w14:textId="77777777" w:rsidR="00AC5696" w:rsidRDefault="00AC5696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zabudowa może być realizowana w układzie wolnostojącym, bliźniaczym; </w:t>
      </w:r>
    </w:p>
    <w:p w14:paraId="6FF46D50" w14:textId="77777777" w:rsidR="00D40D73" w:rsidRPr="00844B67" w:rsidRDefault="00D40D73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dla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obiektów o łączonej funkcji mieszkaniowo-usługowej nie określa się proporcji udziału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powierzchni usługowej i mieszkaniowej w ogólnej powierzchni użytkowej budynku</w:t>
      </w:r>
      <w:r w:rsidR="00666EEE" w:rsidRPr="00844B67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0F1282C9" w14:textId="14805C58" w:rsidR="00FE341F" w:rsidRPr="007016CC" w:rsidRDefault="00D461EA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016CC">
        <w:rPr>
          <w:rFonts w:ascii="Calibri" w:hAnsi="Calibri" w:cs="Calibri"/>
          <w:color w:val="000000" w:themeColor="text1"/>
          <w:sz w:val="22"/>
          <w:szCs w:val="22"/>
        </w:rPr>
        <w:t>maksymalna wysokość budynków przeznaczenia podstawowego i dopuszczalnego – 1</w:t>
      </w:r>
      <w:r w:rsidR="0058733A" w:rsidRPr="007016CC">
        <w:rPr>
          <w:rFonts w:ascii="Calibri" w:hAnsi="Calibri" w:cs="Calibri"/>
          <w:color w:val="000000" w:themeColor="text1"/>
          <w:sz w:val="22"/>
          <w:szCs w:val="22"/>
        </w:rPr>
        <w:t>4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 m, z</w:t>
      </w:r>
      <w:r w:rsidR="000D5292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>wyjątkiem budynków gospodarczych, garaży i</w:t>
      </w:r>
      <w:r w:rsidR="00FC4BE1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>wiat, których maks. wysokość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r w:rsidR="001A1B85">
        <w:rPr>
          <w:rFonts w:ascii="Calibri" w:hAnsi="Calibri" w:cs="Calibri"/>
          <w:color w:val="000000" w:themeColor="text1"/>
          <w:sz w:val="22"/>
          <w:szCs w:val="22"/>
        </w:rPr>
        <w:t>10</w:t>
      </w:r>
      <w:r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 m;</w:t>
      </w:r>
      <w:r w:rsidR="001A06C3" w:rsidRPr="007016C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54302213" w14:textId="77777777" w:rsidR="000E4941" w:rsidRPr="00F90876" w:rsidRDefault="009851B9" w:rsidP="00B26227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</w:t>
      </w:r>
      <w:r w:rsidR="000E4941" w:rsidRPr="00F90876">
        <w:rPr>
          <w:rFonts w:ascii="Calibri" w:hAnsi="Calibri" w:cs="Calibri"/>
          <w:color w:val="000000"/>
          <w:sz w:val="22"/>
          <w:szCs w:val="22"/>
        </w:rPr>
        <w:t>eometria oraz pokrycie dachów w nawiązaniu do tradycyjnej architektury regionu, ustala się:</w:t>
      </w:r>
    </w:p>
    <w:p w14:paraId="55981090" w14:textId="61F66807" w:rsidR="00872680" w:rsidRPr="00F90876" w:rsidRDefault="00872680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dachy dwu lub wielospadowe, półszczytowe o </w:t>
      </w:r>
      <w:r w:rsidRPr="00F90876">
        <w:rPr>
          <w:rFonts w:ascii="Calibri" w:eastAsia="TimesNewRoman" w:hAnsi="Calibri" w:cs="Calibri"/>
          <w:color w:val="000000" w:themeColor="text1"/>
          <w:szCs w:val="22"/>
        </w:rPr>
        <w:t xml:space="preserve">jednakowym nachyleniu głównych połaci dachowych i kącie nachylenia głównych połaci 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od </w:t>
      </w:r>
      <w:r w:rsidR="001A1B85">
        <w:rPr>
          <w:rFonts w:ascii="Calibri" w:hAnsi="Calibri" w:cs="Calibri"/>
          <w:color w:val="000000" w:themeColor="text1"/>
          <w:szCs w:val="22"/>
        </w:rPr>
        <w:t>38</w:t>
      </w:r>
      <w:r w:rsidRPr="00F90876">
        <w:rPr>
          <w:rFonts w:ascii="Calibri" w:hAnsi="Calibri" w:cs="Calibri"/>
          <w:color w:val="000000" w:themeColor="text1"/>
          <w:szCs w:val="22"/>
          <w:vertAlign w:val="superscript"/>
        </w:rPr>
        <w:t xml:space="preserve">o </w:t>
      </w:r>
      <w:r w:rsidRPr="00F90876">
        <w:rPr>
          <w:rFonts w:ascii="Calibri" w:hAnsi="Calibri" w:cs="Calibri"/>
          <w:color w:val="000000" w:themeColor="text1"/>
          <w:szCs w:val="22"/>
        </w:rPr>
        <w:t>– 53</w:t>
      </w:r>
      <w:r w:rsidRPr="00F90876">
        <w:rPr>
          <w:rFonts w:ascii="Calibri" w:hAnsi="Calibri" w:cs="Calibri"/>
          <w:color w:val="000000" w:themeColor="text1"/>
          <w:szCs w:val="22"/>
          <w:vertAlign w:val="superscript"/>
        </w:rPr>
        <w:t>o</w:t>
      </w:r>
      <w:r w:rsidR="000A332B">
        <w:rPr>
          <w:rFonts w:ascii="Calibri" w:hAnsi="Calibri" w:cs="Calibri"/>
          <w:color w:val="000000" w:themeColor="text1"/>
          <w:szCs w:val="22"/>
        </w:rPr>
        <w:t>,</w:t>
      </w:r>
      <w:r w:rsidR="00B93CCA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45C0401A" w14:textId="6D88ABE4" w:rsidR="00F41AC3" w:rsidRDefault="00F41AC3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41AC3">
        <w:rPr>
          <w:rFonts w:ascii="Calibri" w:hAnsi="Calibri" w:cs="Calibri"/>
          <w:color w:val="000000" w:themeColor="text1"/>
          <w:szCs w:val="22"/>
        </w:rPr>
        <w:t xml:space="preserve">kalenica powinna być równoległa do dłuższego boku budynku, dach z wyraźnie zaakcentowaną linią okapu; </w:t>
      </w:r>
      <w:bookmarkStart w:id="12" w:name="_Hlk166433098"/>
      <w:r w:rsidRPr="00F41AC3">
        <w:rPr>
          <w:rFonts w:ascii="Calibri" w:hAnsi="Calibri" w:cs="Calibri"/>
          <w:color w:val="000000" w:themeColor="text1"/>
          <w:szCs w:val="22"/>
        </w:rPr>
        <w:t>minimalny wysięg okapu poza ścianę szczytową nie może być mniejszy niż 0,6 m</w:t>
      </w:r>
      <w:r w:rsidR="000A332B">
        <w:rPr>
          <w:rFonts w:ascii="Calibri" w:hAnsi="Calibri" w:cs="Calibri"/>
          <w:color w:val="000000" w:themeColor="text1"/>
          <w:szCs w:val="22"/>
        </w:rPr>
        <w:t>,</w:t>
      </w:r>
      <w:r w:rsidRPr="00F41AC3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7B67EC79" w14:textId="7473C56E" w:rsidR="00F41AC3" w:rsidRPr="005614EC" w:rsidRDefault="00F41AC3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5614EC">
        <w:rPr>
          <w:rFonts w:ascii="Calibri" w:hAnsi="Calibri" w:cs="Calibri"/>
          <w:color w:val="000000" w:themeColor="text1"/>
          <w:szCs w:val="22"/>
        </w:rPr>
        <w:t>obowiązuje zakaz realizacji dachów asymetrycznych, dachów z kalenicą przesuniętą w</w:t>
      </w:r>
      <w:r w:rsidR="000D5292">
        <w:rPr>
          <w:rFonts w:ascii="Calibri" w:hAnsi="Calibri" w:cs="Calibri"/>
          <w:color w:val="000000" w:themeColor="text1"/>
          <w:szCs w:val="22"/>
        </w:rPr>
        <w:t> </w:t>
      </w:r>
      <w:r w:rsidRPr="005614EC">
        <w:rPr>
          <w:rFonts w:ascii="Calibri" w:hAnsi="Calibri" w:cs="Calibri"/>
          <w:color w:val="000000" w:themeColor="text1"/>
          <w:szCs w:val="22"/>
        </w:rPr>
        <w:t>pionie</w:t>
      </w:r>
      <w:r w:rsidR="000A332B">
        <w:rPr>
          <w:rFonts w:ascii="Calibri" w:hAnsi="Calibri" w:cs="Calibri"/>
          <w:color w:val="000000" w:themeColor="text1"/>
          <w:szCs w:val="22"/>
        </w:rPr>
        <w:t>,</w:t>
      </w:r>
    </w:p>
    <w:bookmarkEnd w:id="12"/>
    <w:p w14:paraId="5CE7E5A7" w14:textId="3603C764" w:rsidR="00872680" w:rsidRPr="00F90876" w:rsidRDefault="00872680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w przypadku remontu, przebudowy i rozbudowy zabudowy istniejącej dopuszcza się utrzymanie dotychczasowych kątów nachylenia dachu</w:t>
      </w:r>
      <w:r w:rsidR="000A332B">
        <w:rPr>
          <w:rFonts w:ascii="Calibri" w:hAnsi="Calibri" w:cs="Calibri"/>
          <w:color w:val="000000" w:themeColor="text1"/>
          <w:szCs w:val="22"/>
        </w:rPr>
        <w:t>,</w:t>
      </w:r>
    </w:p>
    <w:p w14:paraId="47620FB5" w14:textId="3EE8020C" w:rsidR="00872680" w:rsidRPr="00F90876" w:rsidRDefault="00872680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do pokrycia dachów poleca się materiały budowlane nawiązujące wyglądem do materiałów tradycyjnych, elementy o drobnej fakturze w barwach ciemnych brązu, czerni i</w:t>
      </w:r>
      <w:r w:rsidR="000D5292">
        <w:rPr>
          <w:rFonts w:ascii="Calibri" w:hAnsi="Calibri" w:cs="Calibri"/>
          <w:color w:val="000000" w:themeColor="text1"/>
          <w:szCs w:val="22"/>
        </w:rPr>
        <w:t> </w:t>
      </w:r>
      <w:r w:rsidRPr="00F90876">
        <w:rPr>
          <w:rFonts w:ascii="Calibri" w:hAnsi="Calibri" w:cs="Calibri"/>
          <w:color w:val="000000" w:themeColor="text1"/>
          <w:szCs w:val="22"/>
        </w:rPr>
        <w:t>szarości oraz stosowanie tradycyjnego dla regionu detalu budowlanego, zdobnictwa ciesielskiego, stolarskiego, kowalskiego</w:t>
      </w:r>
      <w:r w:rsidR="000A332B">
        <w:rPr>
          <w:rFonts w:ascii="Calibri" w:hAnsi="Calibri" w:cs="Calibri"/>
          <w:color w:val="000000" w:themeColor="text1"/>
          <w:szCs w:val="22"/>
        </w:rPr>
        <w:t>,</w:t>
      </w:r>
    </w:p>
    <w:p w14:paraId="18017D01" w14:textId="77777777" w:rsidR="00872680" w:rsidRPr="00F90876" w:rsidRDefault="00872680" w:rsidP="00B26227">
      <w:pPr>
        <w:pStyle w:val="standard"/>
        <w:numPr>
          <w:ilvl w:val="0"/>
          <w:numId w:val="139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dopuszcza się:</w:t>
      </w:r>
    </w:p>
    <w:p w14:paraId="0C255892" w14:textId="77777777" w:rsidR="00872680" w:rsidRPr="00F90876" w:rsidRDefault="00872680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doświetlenia poprzez okna połaciowe i lukarny: dachy lukarn nie mogą się łączyć; kąt nachylenia daszków lukarn może odbiegać do 10° od kąta nachylenia głównych połaci dachowych; zakazuje się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przykrywania lukarn dachami jednospadowymi;</w:t>
      </w:r>
    </w:p>
    <w:p w14:paraId="0FC39E47" w14:textId="4C71C56C" w:rsidR="00872680" w:rsidRPr="00F90876" w:rsidRDefault="00872680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stosowanie dachów jednospadowych na budynkach gospodarczych, garażowych i</w:t>
      </w:r>
      <w:r w:rsidR="000D5292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wiatach</w:t>
      </w:r>
      <w:r w:rsidR="00E27A4A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spadku dachów jednospadowych nie ustala się</w:t>
      </w:r>
      <w:r w:rsidR="000D5292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5E9BB6F9" w14:textId="77777777" w:rsidR="009A7723" w:rsidRPr="00F90876" w:rsidRDefault="00D73704" w:rsidP="00B26227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 xml:space="preserve">Ustala </w:t>
      </w:r>
      <w:r w:rsidR="007016CC">
        <w:rPr>
          <w:rFonts w:ascii="Calibri" w:hAnsi="Calibri" w:cs="Calibri"/>
          <w:color w:val="000000"/>
          <w:szCs w:val="22"/>
        </w:rPr>
        <w:t>się</w:t>
      </w:r>
      <w:r w:rsidR="009A7723" w:rsidRPr="00F90876">
        <w:rPr>
          <w:rFonts w:ascii="Calibri" w:hAnsi="Calibri" w:cs="Calibri"/>
          <w:color w:val="000000"/>
          <w:szCs w:val="22"/>
        </w:rPr>
        <w:t>:</w:t>
      </w:r>
    </w:p>
    <w:p w14:paraId="16C75C9B" w14:textId="544F9A44" w:rsidR="009A7723" w:rsidRPr="00EB475A" w:rsidRDefault="000F347A" w:rsidP="00B26227">
      <w:pPr>
        <w:pStyle w:val="standard"/>
        <w:numPr>
          <w:ilvl w:val="1"/>
          <w:numId w:val="126"/>
        </w:numPr>
        <w:tabs>
          <w:tab w:val="clear" w:pos="567"/>
        </w:tabs>
        <w:spacing w:line="276" w:lineRule="auto"/>
        <w:ind w:left="567" w:hanging="283"/>
        <w:rPr>
          <w:rFonts w:ascii="Calibri" w:hAnsi="Calibri" w:cs="Calibri"/>
          <w:color w:val="000000"/>
          <w:szCs w:val="22"/>
        </w:rPr>
      </w:pPr>
      <w:r w:rsidRPr="00EB475A">
        <w:rPr>
          <w:rFonts w:ascii="Calibri" w:hAnsi="Calibri" w:cs="Calibri"/>
          <w:color w:val="000000"/>
          <w:szCs w:val="22"/>
        </w:rPr>
        <w:t>w terenach</w:t>
      </w:r>
      <w:r w:rsidR="008535F5" w:rsidRPr="00EB475A">
        <w:rPr>
          <w:rFonts w:ascii="Calibri" w:hAnsi="Calibri" w:cs="Calibri"/>
          <w:szCs w:val="22"/>
        </w:rPr>
        <w:t xml:space="preserve"> </w:t>
      </w:r>
      <w:r w:rsidR="00F572C7">
        <w:rPr>
          <w:rFonts w:ascii="Calibri" w:hAnsi="Calibri" w:cs="Calibri"/>
          <w:b/>
          <w:szCs w:val="22"/>
        </w:rPr>
        <w:t>A.1</w:t>
      </w:r>
      <w:r w:rsidR="00E27A4A" w:rsidRPr="00E27A4A">
        <w:rPr>
          <w:rFonts w:ascii="Calibri" w:hAnsi="Calibri" w:cs="Calibri"/>
          <w:b/>
          <w:szCs w:val="22"/>
        </w:rPr>
        <w:t>MU1-A.3MU1</w:t>
      </w:r>
      <w:r w:rsidR="009A7723" w:rsidRPr="00EB475A">
        <w:rPr>
          <w:rFonts w:ascii="Calibri" w:hAnsi="Calibri" w:cs="Calibri"/>
          <w:color w:val="000000"/>
          <w:szCs w:val="22"/>
        </w:rPr>
        <w:t>:</w:t>
      </w:r>
    </w:p>
    <w:p w14:paraId="79385A3B" w14:textId="47D3B485" w:rsidR="00812D8A" w:rsidRPr="00DC731A" w:rsidRDefault="00812D8A" w:rsidP="00B26227">
      <w:pPr>
        <w:numPr>
          <w:ilvl w:val="0"/>
          <w:numId w:val="15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zabudowy nie może przekroczyć 50% powierzchni działki budowlanej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01EA84EB" w14:textId="4E6F073B" w:rsidR="00812D8A" w:rsidRPr="00DC731A" w:rsidRDefault="00812D8A" w:rsidP="00B26227">
      <w:pPr>
        <w:numPr>
          <w:ilvl w:val="0"/>
          <w:numId w:val="15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30% powierzchni działki budowlanej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1CF9EC09" w14:textId="731CDE00" w:rsidR="00812D8A" w:rsidRPr="00DC731A" w:rsidRDefault="00812D8A" w:rsidP="00B26227">
      <w:pPr>
        <w:numPr>
          <w:ilvl w:val="0"/>
          <w:numId w:val="15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1,6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3AE0E5BF" w14:textId="23008A22" w:rsidR="00812D8A" w:rsidRPr="005B0481" w:rsidRDefault="00812D8A" w:rsidP="00B26227">
      <w:pPr>
        <w:numPr>
          <w:ilvl w:val="0"/>
          <w:numId w:val="154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60DA9E03" w14:textId="35FCDF39" w:rsidR="0088545D" w:rsidRPr="0060738E" w:rsidRDefault="00EB475A" w:rsidP="00B26227">
      <w:pPr>
        <w:pStyle w:val="standard"/>
        <w:numPr>
          <w:ilvl w:val="1"/>
          <w:numId w:val="126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60738E">
        <w:rPr>
          <w:rFonts w:ascii="Calibri" w:hAnsi="Calibri" w:cs="Calibri"/>
          <w:color w:val="000000"/>
          <w:szCs w:val="22"/>
        </w:rPr>
        <w:t>w terenach</w:t>
      </w:r>
      <w:r w:rsidRPr="0060738E">
        <w:rPr>
          <w:rFonts w:ascii="Calibri" w:hAnsi="Calibri" w:cs="Calibri"/>
          <w:szCs w:val="22"/>
        </w:rPr>
        <w:t xml:space="preserve"> </w:t>
      </w:r>
      <w:r w:rsidR="00E27A4A" w:rsidRPr="00E27A4A">
        <w:rPr>
          <w:rFonts w:ascii="Calibri" w:hAnsi="Calibri" w:cs="Calibri"/>
          <w:b/>
          <w:szCs w:val="22"/>
        </w:rPr>
        <w:t>A.1MU2-A.16MU2, B.1MU2, D.1MU2-D.2MU2</w:t>
      </w:r>
      <w:r w:rsidR="0088545D" w:rsidRPr="0060738E">
        <w:rPr>
          <w:rFonts w:ascii="Calibri" w:hAnsi="Calibri" w:cs="Calibri"/>
          <w:color w:val="000000"/>
          <w:szCs w:val="22"/>
        </w:rPr>
        <w:t>:</w:t>
      </w:r>
    </w:p>
    <w:p w14:paraId="3DECB9D3" w14:textId="2229CB8B" w:rsidR="00812D8A" w:rsidRPr="00DC731A" w:rsidRDefault="00812D8A" w:rsidP="00B26227">
      <w:pPr>
        <w:numPr>
          <w:ilvl w:val="0"/>
          <w:numId w:val="15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3DA19A3C" w14:textId="2F5296BE" w:rsidR="00812D8A" w:rsidRPr="00DC731A" w:rsidRDefault="00812D8A" w:rsidP="00B26227">
      <w:pPr>
        <w:numPr>
          <w:ilvl w:val="0"/>
          <w:numId w:val="15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lastRenderedPageBreak/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7BA6CDAE" w14:textId="14306396" w:rsidR="00812D8A" w:rsidRPr="00DC731A" w:rsidRDefault="00812D8A" w:rsidP="00B26227">
      <w:pPr>
        <w:numPr>
          <w:ilvl w:val="0"/>
          <w:numId w:val="15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="000A332B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492D7CE7" w14:textId="669A161F" w:rsidR="00812D8A" w:rsidRPr="005B0481" w:rsidRDefault="00812D8A" w:rsidP="00B26227">
      <w:pPr>
        <w:numPr>
          <w:ilvl w:val="0"/>
          <w:numId w:val="155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6</w:t>
      </w:r>
      <w:r w:rsidR="000D5292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3F3F1F08" w14:textId="77777777" w:rsidR="00DE4589" w:rsidRPr="0060738E" w:rsidRDefault="00DE4589" w:rsidP="00B26227">
      <w:pPr>
        <w:pStyle w:val="standard"/>
        <w:numPr>
          <w:ilvl w:val="0"/>
          <w:numId w:val="52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60738E">
        <w:rPr>
          <w:rFonts w:ascii="Calibri" w:hAnsi="Calibri" w:cs="Calibri"/>
          <w:color w:val="000000"/>
          <w:szCs w:val="22"/>
        </w:rPr>
        <w:t>Dla istniejącej zabudowy</w:t>
      </w:r>
      <w:r w:rsidR="00B93CCA" w:rsidRPr="0060738E">
        <w:rPr>
          <w:rFonts w:ascii="Calibri" w:hAnsi="Calibri" w:cs="Calibri"/>
          <w:color w:val="000000"/>
          <w:szCs w:val="22"/>
        </w:rPr>
        <w:t xml:space="preserve"> </w:t>
      </w:r>
      <w:r w:rsidRPr="0060738E">
        <w:rPr>
          <w:rFonts w:ascii="Calibri" w:hAnsi="Calibri" w:cs="Calibri"/>
          <w:color w:val="000000"/>
          <w:szCs w:val="22"/>
        </w:rPr>
        <w:t xml:space="preserve">ustala się możliwość zmian w zagospodarowaniu jedynie w sytuacjach </w:t>
      </w:r>
      <w:r w:rsidR="0000787A" w:rsidRPr="0060738E">
        <w:rPr>
          <w:rFonts w:ascii="Calibri" w:hAnsi="Calibri" w:cs="Calibri"/>
          <w:color w:val="000000"/>
          <w:szCs w:val="22"/>
        </w:rPr>
        <w:t>gdy</w:t>
      </w:r>
      <w:r w:rsidR="00B93CCA" w:rsidRPr="0060738E">
        <w:rPr>
          <w:rFonts w:ascii="Calibri" w:hAnsi="Calibri" w:cs="Calibri"/>
          <w:color w:val="000000"/>
          <w:szCs w:val="22"/>
        </w:rPr>
        <w:t xml:space="preserve"> </w:t>
      </w:r>
      <w:r w:rsidR="0000787A" w:rsidRPr="0060738E">
        <w:rPr>
          <w:rFonts w:ascii="Calibri" w:hAnsi="Calibri" w:cs="Calibri"/>
          <w:color w:val="000000"/>
          <w:szCs w:val="22"/>
        </w:rPr>
        <w:t>nie zostaną przekroczone wskaźniki i parametry zabudowy ustalone</w:t>
      </w:r>
      <w:r w:rsidR="00B93CCA" w:rsidRPr="0060738E">
        <w:rPr>
          <w:rFonts w:ascii="Calibri" w:hAnsi="Calibri" w:cs="Calibri"/>
          <w:color w:val="000000"/>
          <w:szCs w:val="22"/>
        </w:rPr>
        <w:t xml:space="preserve"> </w:t>
      </w:r>
      <w:r w:rsidR="0000787A" w:rsidRPr="0060738E">
        <w:rPr>
          <w:rFonts w:ascii="Calibri" w:hAnsi="Calibri" w:cs="Calibri"/>
          <w:color w:val="000000"/>
          <w:szCs w:val="22"/>
        </w:rPr>
        <w:t xml:space="preserve">w ust. </w:t>
      </w:r>
      <w:r w:rsidR="006219F1" w:rsidRPr="0060738E">
        <w:rPr>
          <w:rFonts w:ascii="Calibri" w:hAnsi="Calibri" w:cs="Calibri"/>
          <w:color w:val="000000"/>
          <w:szCs w:val="22"/>
        </w:rPr>
        <w:t>5 i 6</w:t>
      </w:r>
      <w:r w:rsidR="0000787A" w:rsidRPr="0060738E">
        <w:rPr>
          <w:rFonts w:ascii="Calibri" w:hAnsi="Calibri" w:cs="Calibri"/>
          <w:color w:val="000000"/>
          <w:szCs w:val="22"/>
        </w:rPr>
        <w:t>; dla sytuacji</w:t>
      </w:r>
      <w:r w:rsidR="00B93CCA" w:rsidRPr="0060738E">
        <w:rPr>
          <w:rFonts w:ascii="Calibri" w:hAnsi="Calibri" w:cs="Calibri"/>
          <w:color w:val="000000"/>
          <w:szCs w:val="22"/>
        </w:rPr>
        <w:t xml:space="preserve"> </w:t>
      </w:r>
      <w:r w:rsidR="0000787A" w:rsidRPr="0060738E">
        <w:rPr>
          <w:rFonts w:ascii="Calibri" w:hAnsi="Calibri" w:cs="Calibri"/>
          <w:color w:val="000000"/>
          <w:szCs w:val="22"/>
        </w:rPr>
        <w:t>gdy ustalone wskaźniki i parametry są już przekroczone utrzymuje się stan istniejący.</w:t>
      </w:r>
    </w:p>
    <w:p w14:paraId="739643C1" w14:textId="77777777" w:rsidR="00FE341F" w:rsidRPr="00F90876" w:rsidRDefault="00FE341F" w:rsidP="00AB494B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6B238C0" w14:textId="77777777" w:rsidR="002A588D" w:rsidRPr="00F90876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hAnsi="Calibri" w:cs="Calibri"/>
          <w:b/>
          <w:color w:val="000000" w:themeColor="text1"/>
          <w:szCs w:val="22"/>
        </w:rPr>
        <w:t>§</w:t>
      </w:r>
      <w:r w:rsidR="008B5D06" w:rsidRPr="00F90876">
        <w:rPr>
          <w:rFonts w:ascii="Calibri" w:hAnsi="Calibri" w:cs="Calibri"/>
          <w:b/>
          <w:color w:val="000000" w:themeColor="text1"/>
          <w:szCs w:val="22"/>
        </w:rPr>
        <w:t>29</w:t>
      </w:r>
      <w:r w:rsidRPr="00F90876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5E37FE7B" w14:textId="454E107C" w:rsidR="002A588D" w:rsidRPr="00F90876" w:rsidRDefault="002A588D" w:rsidP="00B26227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Wyznacza się </w:t>
      </w:r>
      <w:r w:rsidR="0002156A" w:rsidRPr="00F90876">
        <w:rPr>
          <w:rFonts w:ascii="Calibri" w:hAnsi="Calibri" w:cs="Calibri"/>
          <w:b/>
          <w:color w:val="000000" w:themeColor="text1"/>
          <w:szCs w:val="22"/>
        </w:rPr>
        <w:t xml:space="preserve">TERENY ZABUDOWY MIESZKANIOWEJ, USŁUGOWEJ </w:t>
      </w:r>
      <w:r w:rsidR="004F41DA" w:rsidRPr="00F90876">
        <w:rPr>
          <w:rFonts w:ascii="Calibri" w:hAnsi="Calibri" w:cs="Calibri"/>
          <w:b/>
          <w:color w:val="000000" w:themeColor="text1"/>
          <w:szCs w:val="22"/>
        </w:rPr>
        <w:t>I </w:t>
      </w:r>
      <w:r w:rsidR="00435D46" w:rsidRPr="00F90876">
        <w:rPr>
          <w:rFonts w:ascii="Calibri" w:hAnsi="Calibri" w:cs="Calibri"/>
          <w:b/>
          <w:color w:val="000000" w:themeColor="text1"/>
          <w:szCs w:val="22"/>
        </w:rPr>
        <w:t>RZEMIEŚLNICZO-WYTWÓRCZEJ</w:t>
      </w:r>
      <w:r w:rsidR="0002156A" w:rsidRPr="00F90876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="00435D46" w:rsidRPr="00F90876">
        <w:rPr>
          <w:rFonts w:ascii="Calibri" w:hAnsi="Calibri" w:cs="Calibri"/>
          <w:b/>
          <w:color w:val="000000" w:themeColor="text1"/>
          <w:szCs w:val="22"/>
        </w:rPr>
        <w:t>(</w:t>
      </w:r>
      <w:r w:rsidR="00A379AD" w:rsidRPr="00F90876">
        <w:rPr>
          <w:rFonts w:ascii="Calibri" w:hAnsi="Calibri" w:cs="Calibri"/>
          <w:b/>
          <w:color w:val="000000" w:themeColor="text1"/>
          <w:szCs w:val="22"/>
        </w:rPr>
        <w:t>MM</w:t>
      </w:r>
      <w:r w:rsidR="008535F5" w:rsidRPr="00F90876">
        <w:rPr>
          <w:rFonts w:ascii="Calibri" w:hAnsi="Calibri" w:cs="Calibri"/>
          <w:b/>
          <w:color w:val="000000" w:themeColor="text1"/>
          <w:szCs w:val="22"/>
        </w:rPr>
        <w:t xml:space="preserve">: </w:t>
      </w:r>
      <w:r w:rsidR="00E27A4A" w:rsidRPr="00E27A4A">
        <w:rPr>
          <w:b/>
          <w:bCs/>
          <w:sz w:val="20"/>
        </w:rPr>
        <w:t>A.1MM1-A.</w:t>
      </w:r>
      <w:r w:rsidR="006D0F96">
        <w:rPr>
          <w:b/>
          <w:bCs/>
          <w:sz w:val="20"/>
        </w:rPr>
        <w:t>5</w:t>
      </w:r>
      <w:r w:rsidR="00E27A4A" w:rsidRPr="00E27A4A">
        <w:rPr>
          <w:b/>
          <w:bCs/>
          <w:sz w:val="20"/>
        </w:rPr>
        <w:t>MM1, B.1MM1; A.1MM2-A.</w:t>
      </w:r>
      <w:r w:rsidR="006D0F96">
        <w:rPr>
          <w:b/>
          <w:bCs/>
          <w:sz w:val="20"/>
        </w:rPr>
        <w:t>6</w:t>
      </w:r>
      <w:r w:rsidR="00E27A4A" w:rsidRPr="00E27A4A">
        <w:rPr>
          <w:b/>
          <w:bCs/>
          <w:sz w:val="20"/>
        </w:rPr>
        <w:t>MM2, D.1MM2</w:t>
      </w:r>
      <w:r w:rsidR="008535F5" w:rsidRPr="00F90876">
        <w:rPr>
          <w:rFonts w:ascii="Calibri" w:hAnsi="Calibri" w:cs="Calibri"/>
          <w:b/>
          <w:color w:val="000000" w:themeColor="text1"/>
          <w:szCs w:val="22"/>
        </w:rPr>
        <w:t>)</w:t>
      </w:r>
      <w:r w:rsidR="0002156A" w:rsidRPr="00F90876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252AA1A2" w14:textId="77777777" w:rsidR="00F97D58" w:rsidRPr="00F90876" w:rsidRDefault="00F97D58" w:rsidP="00B26227">
      <w:pPr>
        <w:pStyle w:val="Zwykytekst"/>
        <w:numPr>
          <w:ilvl w:val="0"/>
          <w:numId w:val="53"/>
        </w:numPr>
        <w:spacing w:before="0" w:after="0"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Przeznaczenie podstawowe:</w:t>
      </w:r>
      <w:r w:rsidR="008C548E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6F877B5F" w14:textId="77777777" w:rsidR="00F97D58" w:rsidRPr="00F90876" w:rsidRDefault="00F97D58" w:rsidP="00B26227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zabudowa </w:t>
      </w:r>
      <w:r w:rsidR="007B267A" w:rsidRPr="00F90876">
        <w:rPr>
          <w:rFonts w:ascii="Calibri" w:hAnsi="Calibri" w:cs="Calibri"/>
          <w:color w:val="000000" w:themeColor="text1"/>
          <w:sz w:val="22"/>
          <w:szCs w:val="22"/>
        </w:rPr>
        <w:t>mieszkaniowo-usługowa</w:t>
      </w:r>
      <w:r w:rsidR="00955816" w:rsidRPr="00F90876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3B94DC34" w14:textId="49280A72" w:rsidR="00F97D58" w:rsidRPr="00F90876" w:rsidRDefault="00F97D58" w:rsidP="00B26227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zabudowa usługowa</w:t>
      </w:r>
      <w:r w:rsidR="00435D46" w:rsidRPr="00F90876">
        <w:rPr>
          <w:rFonts w:ascii="Calibri" w:hAnsi="Calibri" w:cs="Calibri"/>
          <w:color w:val="000000" w:themeColor="text1"/>
          <w:sz w:val="22"/>
          <w:szCs w:val="22"/>
        </w:rPr>
        <w:t>, rzemieślniczo-wytwórcza</w:t>
      </w:r>
      <w:r w:rsidR="000D5292">
        <w:rPr>
          <w:rFonts w:ascii="Calibri" w:hAnsi="Calibri" w:cs="Calibri"/>
          <w:color w:val="000000" w:themeColor="text1"/>
          <w:sz w:val="22"/>
          <w:szCs w:val="22"/>
        </w:rPr>
        <w:t>.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58D097EC" w14:textId="77777777" w:rsidR="00F97D58" w:rsidRPr="00F90876" w:rsidRDefault="00F97D58" w:rsidP="00B26227">
      <w:pPr>
        <w:widowControl w:val="0"/>
        <w:numPr>
          <w:ilvl w:val="0"/>
          <w:numId w:val="5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Przeznaczenie dopuszczalne:</w:t>
      </w:r>
    </w:p>
    <w:p w14:paraId="55611B30" w14:textId="77777777" w:rsidR="00F97D58" w:rsidRDefault="00F97D58" w:rsidP="00B26227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zabudowa mieszkaniowa jednorodzinna;</w:t>
      </w:r>
    </w:p>
    <w:p w14:paraId="095CF435" w14:textId="77777777" w:rsidR="00AC5696" w:rsidRPr="00AC5696" w:rsidRDefault="00AC5696" w:rsidP="00B26227">
      <w:pPr>
        <w:pStyle w:val="Akapitzlist"/>
        <w:widowControl w:val="0"/>
        <w:numPr>
          <w:ilvl w:val="0"/>
          <w:numId w:val="108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cs="Calibri"/>
          <w:color w:val="000000" w:themeColor="text1"/>
        </w:rPr>
      </w:pPr>
      <w:r w:rsidRPr="00AC5696">
        <w:rPr>
          <w:rFonts w:cs="Calibri"/>
          <w:color w:val="000000"/>
        </w:rPr>
        <w:t>zabudowa zakwaterowania turystycznego służąca obsłudze turystyki</w:t>
      </w:r>
      <w:r w:rsidRPr="00AC5696">
        <w:rPr>
          <w:rFonts w:cs="Calibri"/>
          <w:color w:val="000000" w:themeColor="text1"/>
        </w:rPr>
        <w:t>;</w:t>
      </w:r>
    </w:p>
    <w:p w14:paraId="4E113AB8" w14:textId="77777777" w:rsidR="00326497" w:rsidRPr="00844B67" w:rsidRDefault="006356E8" w:rsidP="00B26227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zabudowa usługowa służąca obsłudze produkcji rolnej, związana z przechowalnictwem, </w:t>
      </w:r>
      <w:r w:rsidR="00D74605"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przetwórstwem,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dystrybucją</w:t>
      </w:r>
      <w:r w:rsidR="00D74605"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i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handlem</w:t>
      </w:r>
      <w:r w:rsidR="00326497" w:rsidRPr="00844B67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060677CB" w14:textId="77777777" w:rsidR="006356E8" w:rsidRPr="00844B67" w:rsidRDefault="00326497" w:rsidP="00B26227">
      <w:pPr>
        <w:widowControl w:val="0"/>
        <w:numPr>
          <w:ilvl w:val="0"/>
          <w:numId w:val="10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garaże, wiaty, budynki gospodarcze.</w:t>
      </w:r>
    </w:p>
    <w:p w14:paraId="412E5D25" w14:textId="77777777" w:rsidR="002A588D" w:rsidRPr="00F90876" w:rsidRDefault="002A588D" w:rsidP="00B26227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Przeznaczenie towarzyszące: </w:t>
      </w:r>
    </w:p>
    <w:p w14:paraId="2AB82956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zieleń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urządzona, w tym zieleń o charakterze izolacyjnym; </w:t>
      </w:r>
    </w:p>
    <w:p w14:paraId="76169A5C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dojazdy</w:t>
      </w:r>
      <w:r w:rsidRPr="00F90876">
        <w:rPr>
          <w:rFonts w:ascii="Calibri" w:hAnsi="Calibri" w:cs="Calibri"/>
          <w:color w:val="000000"/>
          <w:sz w:val="22"/>
          <w:szCs w:val="22"/>
        </w:rPr>
        <w:t>, ciągi pieszo-jezdne, trasy rowerowe, ciągi piesze;</w:t>
      </w:r>
    </w:p>
    <w:p w14:paraId="5C2CBE9F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miejsca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postojowe; </w:t>
      </w:r>
    </w:p>
    <w:p w14:paraId="3B99B5B3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terenowe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urządzenia rekreacji, place zabaw; </w:t>
      </w:r>
    </w:p>
    <w:p w14:paraId="12DC6900" w14:textId="77777777" w:rsidR="001D2027" w:rsidRPr="00F90876" w:rsidRDefault="001D2027" w:rsidP="00B26227">
      <w:pPr>
        <w:widowControl w:val="0"/>
        <w:numPr>
          <w:ilvl w:val="0"/>
          <w:numId w:val="10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obiekty</w:t>
      </w:r>
      <w:r w:rsidRPr="00F90876">
        <w:rPr>
          <w:rFonts w:ascii="Calibri" w:hAnsi="Calibri" w:cs="Calibri"/>
          <w:color w:val="000000"/>
          <w:sz w:val="22"/>
          <w:szCs w:val="22"/>
        </w:rPr>
        <w:t>, sieci i urządzenia infrastruktury technicznej.</w:t>
      </w:r>
    </w:p>
    <w:p w14:paraId="2CB4D7BA" w14:textId="77777777" w:rsidR="002A588D" w:rsidRPr="00844B67" w:rsidRDefault="002A588D" w:rsidP="00B26227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 xml:space="preserve">Ustala się następujące </w:t>
      </w:r>
      <w:r w:rsidR="00630977" w:rsidRPr="00844B67">
        <w:rPr>
          <w:rFonts w:ascii="Calibri" w:hAnsi="Calibri" w:cs="Calibri"/>
          <w:color w:val="000000" w:themeColor="text1"/>
          <w:szCs w:val="22"/>
        </w:rPr>
        <w:t>zasady</w:t>
      </w:r>
      <w:r w:rsidRPr="00844B67">
        <w:rPr>
          <w:rFonts w:ascii="Calibri" w:hAnsi="Calibri" w:cs="Calibri"/>
          <w:color w:val="000000" w:themeColor="text1"/>
          <w:szCs w:val="22"/>
        </w:rPr>
        <w:t xml:space="preserve"> zagospodarowania terenu: </w:t>
      </w:r>
    </w:p>
    <w:p w14:paraId="30C4D349" w14:textId="77777777" w:rsidR="00AC5696" w:rsidRDefault="00AC5696" w:rsidP="00B26227">
      <w:pPr>
        <w:numPr>
          <w:ilvl w:val="0"/>
          <w:numId w:val="11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zabudowa może być realizowana w układzie wolnostojącym, bliźniaczym; </w:t>
      </w:r>
    </w:p>
    <w:p w14:paraId="692EBBB4" w14:textId="77777777" w:rsidR="000D5292" w:rsidRDefault="008E0964" w:rsidP="000D5292">
      <w:pPr>
        <w:numPr>
          <w:ilvl w:val="0"/>
          <w:numId w:val="11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maksymalna wysokość budynków przeznaczenia podstawo</w:t>
      </w:r>
      <w:r w:rsidR="00D75E03">
        <w:rPr>
          <w:rFonts w:ascii="Calibri" w:hAnsi="Calibri" w:cs="Calibri"/>
          <w:color w:val="000000" w:themeColor="text1"/>
          <w:sz w:val="22"/>
          <w:szCs w:val="22"/>
        </w:rPr>
        <w:t>wego i dopuszczalnego – 13 m, z 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wyjątkiem budynków gospodarczych, garaży i wiat, których maks. wysokość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r w:rsidR="001A1B85">
        <w:rPr>
          <w:rFonts w:ascii="Calibri" w:hAnsi="Calibri" w:cs="Calibri"/>
          <w:color w:val="000000" w:themeColor="text1"/>
          <w:sz w:val="22"/>
          <w:szCs w:val="22"/>
        </w:rPr>
        <w:t>10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m;</w:t>
      </w:r>
    </w:p>
    <w:p w14:paraId="0267A3F6" w14:textId="00481A89" w:rsidR="002B4155" w:rsidRPr="000D5292" w:rsidRDefault="002B4155" w:rsidP="000D5292">
      <w:pPr>
        <w:numPr>
          <w:ilvl w:val="0"/>
          <w:numId w:val="11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D5292">
        <w:rPr>
          <w:rFonts w:ascii="Calibri" w:hAnsi="Calibri" w:cs="Calibri"/>
          <w:color w:val="000000" w:themeColor="text1"/>
          <w:sz w:val="22"/>
          <w:szCs w:val="22"/>
        </w:rPr>
        <w:t>geometria oraz pokrycie dachów w nawiązaniu do tradycyjnej architektury regionu, ustala się:</w:t>
      </w:r>
    </w:p>
    <w:p w14:paraId="5D09B69C" w14:textId="17F805BD" w:rsidR="00FB2801" w:rsidRPr="00844B67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 xml:space="preserve">dachy dwu lub wielospadowe, półszczytowe o </w:t>
      </w:r>
      <w:r w:rsidRPr="00844B67">
        <w:rPr>
          <w:rFonts w:ascii="Calibri" w:eastAsia="TimesNewRoman" w:hAnsi="Calibri" w:cs="Calibri"/>
          <w:color w:val="000000" w:themeColor="text1"/>
          <w:szCs w:val="22"/>
        </w:rPr>
        <w:t xml:space="preserve">jednakowym nachyleniu głównych połaci dachowych i kącie nachylenia głównych połaci </w:t>
      </w:r>
      <w:r w:rsidRPr="00844B67">
        <w:rPr>
          <w:rFonts w:ascii="Calibri" w:hAnsi="Calibri" w:cs="Calibri"/>
          <w:color w:val="000000" w:themeColor="text1"/>
          <w:szCs w:val="22"/>
        </w:rPr>
        <w:t xml:space="preserve">od </w:t>
      </w:r>
      <w:r w:rsidR="001A1B85">
        <w:rPr>
          <w:rFonts w:ascii="Calibri" w:hAnsi="Calibri" w:cs="Calibri"/>
          <w:color w:val="000000" w:themeColor="text1"/>
          <w:szCs w:val="22"/>
        </w:rPr>
        <w:t>38</w:t>
      </w:r>
      <w:r w:rsidRPr="00844B67">
        <w:rPr>
          <w:rFonts w:ascii="Calibri" w:hAnsi="Calibri" w:cs="Calibri"/>
          <w:color w:val="000000" w:themeColor="text1"/>
          <w:szCs w:val="22"/>
          <w:vertAlign w:val="superscript"/>
        </w:rPr>
        <w:t xml:space="preserve">o </w:t>
      </w:r>
      <w:r w:rsidRPr="00844B67">
        <w:rPr>
          <w:rFonts w:ascii="Calibri" w:hAnsi="Calibri" w:cs="Calibri"/>
          <w:color w:val="000000" w:themeColor="text1"/>
          <w:szCs w:val="22"/>
        </w:rPr>
        <w:t>– 53</w:t>
      </w:r>
      <w:r w:rsidRPr="00844B67">
        <w:rPr>
          <w:rFonts w:ascii="Calibri" w:hAnsi="Calibri" w:cs="Calibri"/>
          <w:color w:val="000000" w:themeColor="text1"/>
          <w:szCs w:val="22"/>
          <w:vertAlign w:val="superscript"/>
        </w:rPr>
        <w:t>o</w:t>
      </w:r>
      <w:r w:rsidR="000B4E77">
        <w:rPr>
          <w:rFonts w:ascii="Calibri" w:hAnsi="Calibri" w:cs="Calibri"/>
          <w:color w:val="000000" w:themeColor="text1"/>
          <w:szCs w:val="22"/>
        </w:rPr>
        <w:t>,</w:t>
      </w:r>
      <w:r w:rsidR="00B93CCA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58AF58E3" w14:textId="390DA298" w:rsidR="008E0964" w:rsidRPr="00844B67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eastAsia="TimesNewRoman" w:hAnsi="Calibri" w:cs="Calibri"/>
          <w:color w:val="000000" w:themeColor="text1"/>
          <w:szCs w:val="22"/>
        </w:rPr>
        <w:t>kalenica powinna być równoległa do dłuższego boku budynku, dach z wyraźnie zaakcentowaną linią okapu</w:t>
      </w:r>
      <w:r w:rsidR="000B4E77">
        <w:rPr>
          <w:rFonts w:ascii="Calibri" w:eastAsia="TimesNewRoman" w:hAnsi="Calibri" w:cs="Calibri"/>
          <w:color w:val="000000" w:themeColor="text1"/>
          <w:szCs w:val="22"/>
        </w:rPr>
        <w:t>,</w:t>
      </w:r>
      <w:r w:rsidR="008E0964" w:rsidRPr="00844B67">
        <w:rPr>
          <w:rFonts w:ascii="Calibri" w:eastAsia="TimesNewRoman" w:hAnsi="Calibri" w:cs="Calibri"/>
          <w:color w:val="000000" w:themeColor="text1"/>
          <w:szCs w:val="22"/>
        </w:rPr>
        <w:t xml:space="preserve"> </w:t>
      </w:r>
    </w:p>
    <w:p w14:paraId="59F1E19E" w14:textId="79631512" w:rsidR="00872C0A" w:rsidRPr="00F90876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 xml:space="preserve">obowiązuje zakaz realizacji </w:t>
      </w:r>
      <w:r w:rsidR="0009288A" w:rsidRPr="00844B67">
        <w:rPr>
          <w:rFonts w:ascii="Calibri" w:hAnsi="Calibri" w:cs="Calibri"/>
          <w:color w:val="000000" w:themeColor="text1"/>
          <w:szCs w:val="22"/>
        </w:rPr>
        <w:t>dachów o asymetrycznym spadku głównych połaci dac</w:t>
      </w:r>
      <w:r w:rsidR="0009288A" w:rsidRPr="00F90876">
        <w:rPr>
          <w:rFonts w:ascii="Calibri" w:hAnsi="Calibri" w:cs="Calibri"/>
          <w:color w:val="000000"/>
          <w:szCs w:val="22"/>
        </w:rPr>
        <w:t>howych</w:t>
      </w:r>
      <w:r w:rsidRPr="00F90876">
        <w:rPr>
          <w:rFonts w:ascii="Calibri" w:hAnsi="Calibri" w:cs="Calibri"/>
          <w:color w:val="000000" w:themeColor="text1"/>
          <w:szCs w:val="22"/>
        </w:rPr>
        <w:t>, dachów z kalenicą przesuniętą w pionie</w:t>
      </w:r>
      <w:r w:rsidR="000B28D8">
        <w:rPr>
          <w:rFonts w:ascii="Calibri" w:hAnsi="Calibri" w:cs="Calibri"/>
          <w:color w:val="000000" w:themeColor="text1"/>
          <w:szCs w:val="22"/>
        </w:rPr>
        <w:t xml:space="preserve"> </w:t>
      </w:r>
      <w:r w:rsidR="000B28D8" w:rsidRPr="005614EC">
        <w:rPr>
          <w:rFonts w:ascii="Calibri" w:hAnsi="Calibri" w:cs="Calibri"/>
          <w:color w:val="000000" w:themeColor="text1"/>
          <w:szCs w:val="22"/>
        </w:rPr>
        <w:t>oraz otwierania połaci dachowych na całej długości</w:t>
      </w:r>
      <w:r w:rsidR="000B4E77">
        <w:rPr>
          <w:rFonts w:ascii="Calibri" w:hAnsi="Calibri" w:cs="Calibri"/>
          <w:color w:val="000000" w:themeColor="text1"/>
          <w:szCs w:val="22"/>
        </w:rPr>
        <w:t>,</w:t>
      </w:r>
    </w:p>
    <w:p w14:paraId="2F694C7B" w14:textId="61149A1E" w:rsidR="00FB2801" w:rsidRPr="00F90876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w przypadku remontu, przebudowy i rozbudowy zabudowy istniejącej dopuszcza się utrzymanie dotychczasowych kątów nachylenia dachu</w:t>
      </w:r>
      <w:r w:rsidR="000B4E77">
        <w:rPr>
          <w:rFonts w:ascii="Calibri" w:hAnsi="Calibri" w:cs="Calibri"/>
          <w:color w:val="000000" w:themeColor="text1"/>
          <w:szCs w:val="22"/>
        </w:rPr>
        <w:t>,</w:t>
      </w:r>
    </w:p>
    <w:p w14:paraId="75A7DB9A" w14:textId="5C55F8F0" w:rsidR="00FB2801" w:rsidRPr="00F90876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do pokrycia dachów poleca się materiały budowlane nawiązujące wyglądem do materiałów tradycyjnych, elementy o drobnej fakturze w barwach ciemnych brązu, czerni </w:t>
      </w:r>
      <w:r w:rsidRPr="00F90876">
        <w:rPr>
          <w:rFonts w:ascii="Calibri" w:hAnsi="Calibri" w:cs="Calibri"/>
          <w:color w:val="000000" w:themeColor="text1"/>
          <w:szCs w:val="22"/>
        </w:rPr>
        <w:lastRenderedPageBreak/>
        <w:t>i</w:t>
      </w:r>
      <w:r w:rsidR="000D5292">
        <w:rPr>
          <w:rFonts w:ascii="Calibri" w:hAnsi="Calibri" w:cs="Calibri"/>
          <w:color w:val="000000" w:themeColor="text1"/>
          <w:szCs w:val="22"/>
        </w:rPr>
        <w:t> </w:t>
      </w:r>
      <w:r w:rsidRPr="00F90876">
        <w:rPr>
          <w:rFonts w:ascii="Calibri" w:hAnsi="Calibri" w:cs="Calibri"/>
          <w:color w:val="000000" w:themeColor="text1"/>
          <w:szCs w:val="22"/>
        </w:rPr>
        <w:t>szarości oraz stosowanie tradycyjnego dla regionu detalu budowlanego, zdobnictwa ciesielskiego, stolarskiego, kowalskiego</w:t>
      </w:r>
      <w:r w:rsidR="000B4E77">
        <w:rPr>
          <w:rFonts w:ascii="Calibri" w:hAnsi="Calibri" w:cs="Calibri"/>
          <w:color w:val="000000" w:themeColor="text1"/>
          <w:szCs w:val="22"/>
        </w:rPr>
        <w:t>,</w:t>
      </w:r>
    </w:p>
    <w:p w14:paraId="43A0A9BE" w14:textId="77777777" w:rsidR="00FB2801" w:rsidRPr="00F90876" w:rsidRDefault="00FB2801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dopuszcza się:</w:t>
      </w:r>
    </w:p>
    <w:p w14:paraId="059CAF2D" w14:textId="78B0FE56" w:rsidR="00FB2801" w:rsidRPr="00F90876" w:rsidRDefault="00FB2801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doświetlenia poprzez okna połaciowe i lukarny: dachy lukarn nie mogą się łączyć; kąt nachylenia daszków lukarn może odbiegać do 10° od kąta nachylenia głównych połaci dachowych; zakazuje się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przykrywania lukarn dachami jednospadowymi</w:t>
      </w:r>
      <w:r w:rsidR="000B4E77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66F8F9F5" w14:textId="3C0B3055" w:rsidR="00FB2801" w:rsidRPr="00F90876" w:rsidRDefault="00FB2801" w:rsidP="00B26227">
      <w:pPr>
        <w:numPr>
          <w:ilvl w:val="1"/>
          <w:numId w:val="124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stosowanie dachów jednospadowych na budynkach gospodarczych, garażowych i</w:t>
      </w:r>
      <w:r w:rsidR="00F572C7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>wiatach. spadku dachów jednospadowych nie ustala się</w:t>
      </w:r>
      <w:r w:rsidR="000B4E77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789A1713" w14:textId="60739121" w:rsidR="006356E8" w:rsidRPr="000D5292" w:rsidRDefault="006356E8" w:rsidP="00B26227">
      <w:pPr>
        <w:pStyle w:val="standard"/>
        <w:numPr>
          <w:ilvl w:val="0"/>
          <w:numId w:val="150"/>
        </w:numPr>
        <w:tabs>
          <w:tab w:val="clear" w:pos="567"/>
        </w:tabs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D5292">
        <w:rPr>
          <w:rFonts w:asciiTheme="minorHAnsi" w:hAnsiTheme="minorHAnsi" w:cstheme="minorHAnsi"/>
          <w:color w:val="000000"/>
          <w:szCs w:val="22"/>
        </w:rPr>
        <w:t>nie określa się formy architektonicznej (w tym wysokości i kształtu dachów) dla obiektów magazynowych, hurtowni, obiektów skupu i dystrybucji towarów oraz dla garaży na sprzęt specjalistyczny; obiekty należy kształtować zgodnie z wymogami konstrukcyjnymi i</w:t>
      </w:r>
      <w:r w:rsidR="00F572C7">
        <w:rPr>
          <w:rFonts w:asciiTheme="minorHAnsi" w:hAnsiTheme="minorHAnsi" w:cstheme="minorHAnsi"/>
          <w:color w:val="000000"/>
          <w:szCs w:val="22"/>
        </w:rPr>
        <w:t> </w:t>
      </w:r>
      <w:r w:rsidRPr="000D5292">
        <w:rPr>
          <w:rFonts w:asciiTheme="minorHAnsi" w:hAnsiTheme="minorHAnsi" w:cstheme="minorHAnsi"/>
          <w:color w:val="000000"/>
          <w:szCs w:val="22"/>
        </w:rPr>
        <w:t>funkcjonalnymi prowadzonej działalności</w:t>
      </w:r>
      <w:r w:rsidR="00FB2801" w:rsidRPr="000D5292">
        <w:rPr>
          <w:rFonts w:asciiTheme="minorHAnsi" w:hAnsiTheme="minorHAnsi" w:cstheme="minorHAnsi"/>
          <w:color w:val="000000"/>
          <w:szCs w:val="22"/>
        </w:rPr>
        <w:t>.</w:t>
      </w:r>
      <w:r w:rsidRPr="000D5292">
        <w:rPr>
          <w:rFonts w:asciiTheme="minorHAnsi" w:hAnsiTheme="minorHAnsi" w:cstheme="minorHAnsi"/>
          <w:color w:val="000000"/>
          <w:szCs w:val="22"/>
        </w:rPr>
        <w:t xml:space="preserve"> </w:t>
      </w:r>
    </w:p>
    <w:p w14:paraId="4A742365" w14:textId="77777777" w:rsidR="002B4155" w:rsidRPr="000D5292" w:rsidRDefault="00470F2D" w:rsidP="00B26227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D5292">
        <w:rPr>
          <w:rFonts w:asciiTheme="minorHAnsi" w:hAnsiTheme="minorHAnsi" w:cstheme="minorHAnsi"/>
          <w:color w:val="000000"/>
          <w:szCs w:val="22"/>
        </w:rPr>
        <w:t xml:space="preserve">Ustala </w:t>
      </w:r>
      <w:r w:rsidR="00EC5EE5" w:rsidRPr="000D5292">
        <w:rPr>
          <w:rFonts w:asciiTheme="minorHAnsi" w:hAnsiTheme="minorHAnsi" w:cstheme="minorHAnsi"/>
          <w:color w:val="000000"/>
          <w:szCs w:val="22"/>
        </w:rPr>
        <w:t>się</w:t>
      </w:r>
      <w:r w:rsidR="002B4155" w:rsidRPr="000D5292">
        <w:rPr>
          <w:rFonts w:asciiTheme="minorHAnsi" w:hAnsiTheme="minorHAnsi" w:cstheme="minorHAnsi"/>
          <w:color w:val="000000"/>
          <w:szCs w:val="22"/>
        </w:rPr>
        <w:t>:</w:t>
      </w:r>
    </w:p>
    <w:p w14:paraId="647EBE51" w14:textId="241FBCBD" w:rsidR="002B4155" w:rsidRPr="000D5292" w:rsidRDefault="000F347A" w:rsidP="00B26227">
      <w:pPr>
        <w:pStyle w:val="standard"/>
        <w:numPr>
          <w:ilvl w:val="0"/>
          <w:numId w:val="127"/>
        </w:numPr>
        <w:tabs>
          <w:tab w:val="clear" w:pos="567"/>
        </w:tabs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D5292">
        <w:rPr>
          <w:rFonts w:asciiTheme="minorHAnsi" w:hAnsiTheme="minorHAnsi" w:cstheme="minorHAnsi"/>
          <w:color w:val="000000"/>
          <w:szCs w:val="22"/>
        </w:rPr>
        <w:t xml:space="preserve">w terenach </w:t>
      </w:r>
      <w:r w:rsidR="00E27A4A" w:rsidRPr="000D5292">
        <w:rPr>
          <w:rFonts w:asciiTheme="minorHAnsi" w:hAnsiTheme="minorHAnsi" w:cstheme="minorHAnsi"/>
          <w:b/>
          <w:bCs/>
          <w:szCs w:val="22"/>
        </w:rPr>
        <w:t>A.1MM1-A.5MM1, B.1MM1</w:t>
      </w:r>
      <w:r w:rsidR="002B4155" w:rsidRPr="000D5292">
        <w:rPr>
          <w:rFonts w:asciiTheme="minorHAnsi" w:hAnsiTheme="minorHAnsi" w:cstheme="minorHAnsi"/>
          <w:color w:val="000000"/>
          <w:szCs w:val="22"/>
        </w:rPr>
        <w:t>:</w:t>
      </w:r>
    </w:p>
    <w:p w14:paraId="6D582774" w14:textId="5235BBAD" w:rsidR="00470F2D" w:rsidRPr="000D5292" w:rsidRDefault="00470F2D" w:rsidP="00B26227">
      <w:pPr>
        <w:numPr>
          <w:ilvl w:val="0"/>
          <w:numId w:val="157"/>
        </w:numPr>
        <w:jc w:val="both"/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</w:pPr>
      <w:r w:rsidRPr="000D5292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udział powierzchni zabudowy nie może przekroczyć 60% powierzchni działki budowlanej</w:t>
      </w:r>
      <w:r w:rsidR="00F572C7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;</w:t>
      </w:r>
      <w:r w:rsidRPr="000D5292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 xml:space="preserve"> </w:t>
      </w:r>
    </w:p>
    <w:p w14:paraId="69EE7AE9" w14:textId="2619D601" w:rsidR="00470F2D" w:rsidRPr="000D5292" w:rsidRDefault="00470F2D" w:rsidP="00B26227">
      <w:pPr>
        <w:numPr>
          <w:ilvl w:val="0"/>
          <w:numId w:val="157"/>
        </w:numPr>
        <w:jc w:val="both"/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</w:pPr>
      <w:r w:rsidRPr="000D5292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udział powierzchni terenu biologicznie czynnego nie może być niższy niż 20% powierzchni działki budowlanej</w:t>
      </w:r>
      <w:r w:rsidR="000B4E77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,</w:t>
      </w:r>
    </w:p>
    <w:p w14:paraId="7CEE1A87" w14:textId="7FD8F351" w:rsidR="00470F2D" w:rsidRPr="000D5292" w:rsidRDefault="00470F2D" w:rsidP="00B26227">
      <w:pPr>
        <w:numPr>
          <w:ilvl w:val="0"/>
          <w:numId w:val="157"/>
        </w:numPr>
        <w:jc w:val="both"/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</w:pPr>
      <w:r w:rsidRPr="000D5292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minimalna nadziemna intensywność zabudowy – 0,01, maksymalna nadziemna intensywność zabudowy – 1,6</w:t>
      </w:r>
      <w:r w:rsidR="000B4E77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,</w:t>
      </w:r>
    </w:p>
    <w:p w14:paraId="28BC1655" w14:textId="0542762D" w:rsidR="002B4155" w:rsidRPr="00F572C7" w:rsidRDefault="00470F2D" w:rsidP="00F572C7">
      <w:pPr>
        <w:numPr>
          <w:ilvl w:val="0"/>
          <w:numId w:val="157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D5292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minimalna podziemna intensywność zabudowy – 0,01, maksymalna podziemna intensywność zabudowy – 0,7</w:t>
      </w:r>
      <w:r w:rsidR="000B4E77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;</w:t>
      </w:r>
    </w:p>
    <w:p w14:paraId="52B176F8" w14:textId="1D8F4A8D" w:rsidR="002B4155" w:rsidRPr="000D5292" w:rsidRDefault="002B4155" w:rsidP="00B26227">
      <w:pPr>
        <w:pStyle w:val="standard"/>
        <w:numPr>
          <w:ilvl w:val="0"/>
          <w:numId w:val="127"/>
        </w:numPr>
        <w:tabs>
          <w:tab w:val="clear" w:pos="567"/>
        </w:tabs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D5292">
        <w:rPr>
          <w:rFonts w:asciiTheme="minorHAnsi" w:hAnsiTheme="minorHAnsi" w:cstheme="minorHAnsi"/>
          <w:szCs w:val="22"/>
        </w:rPr>
        <w:t>w</w:t>
      </w:r>
      <w:r w:rsidR="00B93CCA" w:rsidRPr="000D5292">
        <w:rPr>
          <w:rFonts w:asciiTheme="minorHAnsi" w:hAnsiTheme="minorHAnsi" w:cstheme="minorHAnsi"/>
          <w:szCs w:val="22"/>
        </w:rPr>
        <w:t xml:space="preserve"> </w:t>
      </w:r>
      <w:r w:rsidRPr="000D5292">
        <w:rPr>
          <w:rFonts w:asciiTheme="minorHAnsi" w:hAnsiTheme="minorHAnsi" w:cstheme="minorHAnsi"/>
          <w:szCs w:val="22"/>
        </w:rPr>
        <w:t xml:space="preserve">terenach </w:t>
      </w:r>
      <w:r w:rsidR="00E27A4A" w:rsidRPr="000D5292">
        <w:rPr>
          <w:rFonts w:asciiTheme="minorHAnsi" w:hAnsiTheme="minorHAnsi" w:cstheme="minorHAnsi"/>
          <w:b/>
          <w:bCs/>
          <w:szCs w:val="22"/>
        </w:rPr>
        <w:t>A.1MM2-A.</w:t>
      </w:r>
      <w:r w:rsidR="006D0F96">
        <w:rPr>
          <w:rFonts w:asciiTheme="minorHAnsi" w:hAnsiTheme="minorHAnsi" w:cstheme="minorHAnsi"/>
          <w:b/>
          <w:bCs/>
          <w:szCs w:val="22"/>
        </w:rPr>
        <w:t>6</w:t>
      </w:r>
      <w:r w:rsidR="00E27A4A" w:rsidRPr="000D5292">
        <w:rPr>
          <w:rFonts w:asciiTheme="minorHAnsi" w:hAnsiTheme="minorHAnsi" w:cstheme="minorHAnsi"/>
          <w:b/>
          <w:bCs/>
          <w:szCs w:val="22"/>
        </w:rPr>
        <w:t>MM2, D.1MM2</w:t>
      </w:r>
      <w:r w:rsidRPr="000D5292">
        <w:rPr>
          <w:rFonts w:asciiTheme="minorHAnsi" w:hAnsiTheme="minorHAnsi" w:cstheme="minorHAnsi"/>
          <w:color w:val="000000"/>
          <w:szCs w:val="22"/>
        </w:rPr>
        <w:t>:</w:t>
      </w:r>
    </w:p>
    <w:p w14:paraId="7D2DFBDB" w14:textId="11B0B36C" w:rsidR="00470F2D" w:rsidRPr="000D5292" w:rsidRDefault="00470F2D" w:rsidP="00B26227">
      <w:pPr>
        <w:numPr>
          <w:ilvl w:val="0"/>
          <w:numId w:val="158"/>
        </w:numPr>
        <w:jc w:val="both"/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</w:pPr>
      <w:r w:rsidRPr="000D5292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udział powierzchni zabudowy nie może przekroczyć 50% powierzchni działki budowlanej</w:t>
      </w:r>
      <w:r w:rsidR="000B4E77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,</w:t>
      </w:r>
      <w:r w:rsidRPr="000D5292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 xml:space="preserve"> </w:t>
      </w:r>
    </w:p>
    <w:p w14:paraId="6823F2BF" w14:textId="21CB2BAA" w:rsidR="00470F2D" w:rsidRPr="00DC731A" w:rsidRDefault="00470F2D" w:rsidP="00B26227">
      <w:pPr>
        <w:numPr>
          <w:ilvl w:val="0"/>
          <w:numId w:val="15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0D5292">
        <w:rPr>
          <w:rFonts w:asciiTheme="minorHAnsi" w:eastAsia="TimesNewRoman" w:hAnsiTheme="minorHAnsi" w:cstheme="minorHAnsi"/>
          <w:color w:val="000000" w:themeColor="text1"/>
          <w:sz w:val="22"/>
          <w:szCs w:val="22"/>
        </w:rPr>
        <w:t>udział powierzchni terenu biologicznie czynnego nie może być niższy niż 30% powierzchni działki budowlanej</w:t>
      </w:r>
      <w:r w:rsidR="000B4E77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462482B2" w14:textId="40DCF4D6" w:rsidR="00470F2D" w:rsidRPr="00DC731A" w:rsidRDefault="00470F2D" w:rsidP="00B26227">
      <w:pPr>
        <w:numPr>
          <w:ilvl w:val="0"/>
          <w:numId w:val="15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="000B4E77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</w:p>
    <w:p w14:paraId="01B6C36E" w14:textId="77777777" w:rsidR="00470F2D" w:rsidRPr="005B0481" w:rsidRDefault="00470F2D" w:rsidP="00B26227">
      <w:pPr>
        <w:numPr>
          <w:ilvl w:val="0"/>
          <w:numId w:val="158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6.</w:t>
      </w:r>
    </w:p>
    <w:p w14:paraId="5B74017D" w14:textId="77777777" w:rsidR="002B4155" w:rsidRPr="00F90876" w:rsidRDefault="002B4155" w:rsidP="00B26227">
      <w:pPr>
        <w:pStyle w:val="standard"/>
        <w:numPr>
          <w:ilvl w:val="0"/>
          <w:numId w:val="53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istniejącej zabudowy ustala się możliwość zmian w zagospodarowaniu jedynie w sytuacjach gdy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 xml:space="preserve">nie zostaną przekroczone wskaźniki </w:t>
      </w:r>
      <w:r w:rsidR="0000787A" w:rsidRPr="00F90876">
        <w:rPr>
          <w:rFonts w:ascii="Calibri" w:hAnsi="Calibri" w:cs="Calibri"/>
          <w:color w:val="000000"/>
          <w:szCs w:val="22"/>
        </w:rPr>
        <w:t xml:space="preserve">i parametry zabudowy </w:t>
      </w:r>
      <w:r w:rsidRPr="00F90876">
        <w:rPr>
          <w:rFonts w:ascii="Calibri" w:hAnsi="Calibri" w:cs="Calibri"/>
          <w:color w:val="000000"/>
          <w:szCs w:val="22"/>
        </w:rPr>
        <w:t>ustalone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 xml:space="preserve">w ust. </w:t>
      </w:r>
      <w:r w:rsidR="006219F1">
        <w:rPr>
          <w:rFonts w:ascii="Calibri" w:hAnsi="Calibri" w:cs="Calibri"/>
          <w:color w:val="000000"/>
          <w:szCs w:val="22"/>
        </w:rPr>
        <w:t>5 i 6</w:t>
      </w:r>
      <w:r w:rsidRPr="00F90876">
        <w:rPr>
          <w:rFonts w:ascii="Calibri" w:hAnsi="Calibri" w:cs="Calibri"/>
          <w:color w:val="000000"/>
          <w:szCs w:val="22"/>
        </w:rPr>
        <w:t>; dla sytuacji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 xml:space="preserve">gdy ustalone wskaźniki </w:t>
      </w:r>
      <w:r w:rsidR="0000787A" w:rsidRPr="00F90876">
        <w:rPr>
          <w:rFonts w:ascii="Calibri" w:hAnsi="Calibri" w:cs="Calibri"/>
          <w:color w:val="000000"/>
          <w:szCs w:val="22"/>
        </w:rPr>
        <w:t xml:space="preserve">i parametry </w:t>
      </w:r>
      <w:r w:rsidRPr="00F90876">
        <w:rPr>
          <w:rFonts w:ascii="Calibri" w:hAnsi="Calibri" w:cs="Calibri"/>
          <w:color w:val="000000"/>
          <w:szCs w:val="22"/>
        </w:rPr>
        <w:t>są już przekroczone utrzymuje się stan istniejący.</w:t>
      </w:r>
    </w:p>
    <w:p w14:paraId="0C6A10E7" w14:textId="77777777" w:rsidR="009D5AC9" w:rsidRPr="00F90876" w:rsidRDefault="009D5AC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5C171507" w14:textId="77777777" w:rsidR="002A588D" w:rsidRPr="00F90876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3</w:t>
      </w:r>
      <w:r w:rsidR="008B5D06" w:rsidRPr="00F90876">
        <w:rPr>
          <w:rFonts w:ascii="Calibri" w:hAnsi="Calibri" w:cs="Calibri"/>
          <w:b/>
          <w:color w:val="000000"/>
          <w:szCs w:val="22"/>
        </w:rPr>
        <w:t>0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7C8EA6B3" w14:textId="333A699C" w:rsidR="002A588D" w:rsidRPr="00F62017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ZABUDOWY USŁUGOWEJ </w:t>
      </w:r>
      <w:r w:rsidR="007C3DDB" w:rsidRPr="00F62017">
        <w:rPr>
          <w:rFonts w:ascii="Calibri" w:hAnsi="Calibri" w:cs="Calibri"/>
          <w:b/>
          <w:color w:val="000000"/>
          <w:szCs w:val="22"/>
        </w:rPr>
        <w:t>(</w:t>
      </w:r>
      <w:r w:rsidR="00A379AD" w:rsidRPr="00F62017">
        <w:rPr>
          <w:rFonts w:ascii="Calibri" w:hAnsi="Calibri" w:cs="Calibri"/>
          <w:b/>
          <w:color w:val="000000"/>
          <w:szCs w:val="22"/>
        </w:rPr>
        <w:t>U</w:t>
      </w:r>
      <w:r w:rsidR="00F62017" w:rsidRPr="00F62017">
        <w:rPr>
          <w:rFonts w:ascii="Calibri" w:hAnsi="Calibri" w:cs="Calibri"/>
          <w:b/>
          <w:color w:val="000000"/>
          <w:szCs w:val="22"/>
        </w:rPr>
        <w:t>:</w:t>
      </w:r>
      <w:r w:rsidR="00F62017" w:rsidRPr="00F62017">
        <w:rPr>
          <w:rFonts w:ascii="Calibri" w:hAnsi="Calibri" w:cs="Calibri"/>
          <w:b/>
          <w:bCs/>
          <w:szCs w:val="22"/>
        </w:rPr>
        <w:t xml:space="preserve"> </w:t>
      </w:r>
      <w:r w:rsidR="00E27A4A" w:rsidRPr="00E27A4A">
        <w:rPr>
          <w:rFonts w:ascii="Calibri" w:hAnsi="Calibri" w:cs="Calibri"/>
          <w:b/>
          <w:bCs/>
          <w:szCs w:val="22"/>
        </w:rPr>
        <w:t>A.1U-A.</w:t>
      </w:r>
      <w:r w:rsidR="006D0F96">
        <w:rPr>
          <w:rFonts w:ascii="Calibri" w:hAnsi="Calibri" w:cs="Calibri"/>
          <w:b/>
          <w:bCs/>
          <w:szCs w:val="22"/>
        </w:rPr>
        <w:t>9</w:t>
      </w:r>
      <w:r w:rsidR="00E27A4A" w:rsidRPr="00E27A4A">
        <w:rPr>
          <w:rFonts w:ascii="Calibri" w:hAnsi="Calibri" w:cs="Calibri"/>
          <w:b/>
          <w:bCs/>
          <w:szCs w:val="22"/>
        </w:rPr>
        <w:t>U, B.1U-B.3U</w:t>
      </w:r>
      <w:r w:rsidRPr="00F62017">
        <w:rPr>
          <w:rFonts w:ascii="Calibri" w:hAnsi="Calibri" w:cs="Calibri"/>
          <w:b/>
          <w:color w:val="000000"/>
          <w:szCs w:val="22"/>
        </w:rPr>
        <w:t>).</w:t>
      </w:r>
    </w:p>
    <w:p w14:paraId="079E1638" w14:textId="77777777" w:rsidR="002A588D" w:rsidRPr="00F90876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</w:t>
      </w:r>
    </w:p>
    <w:p w14:paraId="56C7191E" w14:textId="77777777" w:rsidR="00E66862" w:rsidRDefault="002A588D" w:rsidP="00B26227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zabudowa usługowa </w:t>
      </w:r>
      <w:r w:rsidR="00A351F1" w:rsidRPr="00F90876">
        <w:rPr>
          <w:rFonts w:ascii="Calibri" w:hAnsi="Calibri" w:cs="Calibri"/>
          <w:color w:val="000000"/>
          <w:sz w:val="22"/>
          <w:szCs w:val="22"/>
        </w:rPr>
        <w:t>– usługi publiczne</w:t>
      </w:r>
      <w:r w:rsidR="009D5AC9" w:rsidRPr="00F90876">
        <w:rPr>
          <w:rFonts w:ascii="Calibri" w:hAnsi="Calibri" w:cs="Calibri"/>
          <w:color w:val="000000"/>
          <w:sz w:val="22"/>
          <w:szCs w:val="22"/>
        </w:rPr>
        <w:t xml:space="preserve"> i komercyjne</w:t>
      </w:r>
      <w:r w:rsidR="00E66862"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2F1B6546" w14:textId="77777777" w:rsidR="005C2F7C" w:rsidRPr="00F90876" w:rsidRDefault="005C2F7C" w:rsidP="00B26227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3" w:name="_Hlk137216176"/>
      <w:r w:rsidRPr="00F90876">
        <w:rPr>
          <w:rFonts w:ascii="Calibri" w:hAnsi="Calibri" w:cs="Calibri"/>
          <w:color w:val="000000"/>
          <w:sz w:val="22"/>
          <w:szCs w:val="22"/>
        </w:rPr>
        <w:t xml:space="preserve">obiekty handlowe </w:t>
      </w:r>
      <w:r w:rsidRPr="00F90876">
        <w:rPr>
          <w:rFonts w:ascii="Calibri" w:hAnsi="Calibri" w:cs="Calibri"/>
          <w:sz w:val="22"/>
          <w:szCs w:val="22"/>
        </w:rPr>
        <w:t>do 2000 m</w:t>
      </w:r>
      <w:r w:rsidRPr="00F90876">
        <w:rPr>
          <w:rFonts w:ascii="Calibri" w:hAnsi="Calibri" w:cs="Calibri"/>
          <w:sz w:val="22"/>
          <w:szCs w:val="22"/>
          <w:vertAlign w:val="superscript"/>
        </w:rPr>
        <w:t xml:space="preserve">2 </w:t>
      </w:r>
      <w:r w:rsidRPr="00F90876">
        <w:rPr>
          <w:rFonts w:ascii="Calibri" w:hAnsi="Calibri" w:cs="Calibri"/>
          <w:sz w:val="22"/>
          <w:szCs w:val="22"/>
        </w:rPr>
        <w:t>powierzchni sprzedaży.</w:t>
      </w:r>
      <w:bookmarkEnd w:id="13"/>
    </w:p>
    <w:p w14:paraId="4908EBF2" w14:textId="77777777" w:rsidR="002A588D" w:rsidRPr="00844B67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>Przeznaczenie dopuszczalne:</w:t>
      </w:r>
    </w:p>
    <w:p w14:paraId="7650819F" w14:textId="77777777" w:rsidR="003C16C8" w:rsidRPr="00844B67" w:rsidRDefault="003C16C8" w:rsidP="00B26227">
      <w:pPr>
        <w:numPr>
          <w:ilvl w:val="0"/>
          <w:numId w:val="11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14" w:name="_Hlk136249459"/>
      <w:r w:rsidRPr="00844B67">
        <w:rPr>
          <w:rFonts w:ascii="Calibri" w:hAnsi="Calibri" w:cs="Calibri"/>
          <w:color w:val="000000" w:themeColor="text1"/>
          <w:sz w:val="22"/>
          <w:szCs w:val="22"/>
        </w:rPr>
        <w:t>zabudowa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zaplecza administracyjnego i socjalnego;</w:t>
      </w:r>
    </w:p>
    <w:p w14:paraId="0989A162" w14:textId="77777777" w:rsidR="003C16C8" w:rsidRPr="00844B67" w:rsidRDefault="003C16C8" w:rsidP="00B26227">
      <w:pPr>
        <w:numPr>
          <w:ilvl w:val="0"/>
          <w:numId w:val="11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zabudowa związana z działalnością wytwórczą </w:t>
      </w:r>
      <w:r w:rsidR="00D75E03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 rzemiosłem;</w:t>
      </w:r>
    </w:p>
    <w:p w14:paraId="0000E062" w14:textId="77777777" w:rsidR="00F41AC3" w:rsidRPr="005614EC" w:rsidRDefault="00F41AC3" w:rsidP="00B26227">
      <w:pPr>
        <w:widowControl w:val="0"/>
        <w:numPr>
          <w:ilvl w:val="0"/>
          <w:numId w:val="1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15" w:name="_Hlk166433177"/>
      <w:r w:rsidRPr="005614EC">
        <w:rPr>
          <w:rFonts w:ascii="Calibri" w:hAnsi="Calibri" w:cs="Calibri"/>
          <w:color w:val="000000" w:themeColor="text1"/>
          <w:sz w:val="22"/>
          <w:szCs w:val="22"/>
        </w:rPr>
        <w:t>zabudowa zamieszkania zbiorowego służąca obsłudze turystyki wiejskiej;</w:t>
      </w:r>
    </w:p>
    <w:bookmarkEnd w:id="15"/>
    <w:p w14:paraId="3CACB06C" w14:textId="77777777" w:rsidR="006E7293" w:rsidRPr="00844B67" w:rsidRDefault="003C16C8" w:rsidP="00B26227">
      <w:pPr>
        <w:numPr>
          <w:ilvl w:val="0"/>
          <w:numId w:val="11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garaże, wiaty, budynki gospodarcze</w:t>
      </w:r>
      <w:r w:rsidR="007A1F2B">
        <w:rPr>
          <w:rFonts w:ascii="Calibri" w:hAnsi="Calibri" w:cs="Calibri"/>
          <w:color w:val="000000" w:themeColor="text1"/>
          <w:sz w:val="22"/>
          <w:szCs w:val="22"/>
        </w:rPr>
        <w:t>.</w:t>
      </w:r>
      <w:bookmarkEnd w:id="14"/>
    </w:p>
    <w:p w14:paraId="47F8E824" w14:textId="77777777" w:rsidR="002A588D" w:rsidRPr="00F90876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32EE8A97" w14:textId="77777777" w:rsidR="00E66862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044790B6" w14:textId="77777777" w:rsidR="00B721D7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48873F07" w14:textId="77777777" w:rsidR="00E66862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 xml:space="preserve">miejsca postojowe; </w:t>
      </w:r>
    </w:p>
    <w:p w14:paraId="0789D021" w14:textId="77777777" w:rsidR="00E66862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terenowe urządzenia rekreacji, place zabaw; </w:t>
      </w:r>
    </w:p>
    <w:p w14:paraId="4D023AA2" w14:textId="77777777" w:rsidR="002A588D" w:rsidRPr="00F90876" w:rsidRDefault="00E66862" w:rsidP="00B26227">
      <w:pPr>
        <w:numPr>
          <w:ilvl w:val="0"/>
          <w:numId w:val="1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69903EFA" w14:textId="77777777" w:rsidR="00E66862" w:rsidRPr="00F90876" w:rsidRDefault="00E66862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Obowiązuje zakaz lokalizacji</w:t>
      </w:r>
      <w:r w:rsidR="00623F25" w:rsidRPr="00F90876">
        <w:rPr>
          <w:rFonts w:ascii="Calibri" w:hAnsi="Calibri" w:cs="Calibri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zespołów</w:t>
      </w:r>
      <w:r w:rsidRPr="00F90876">
        <w:rPr>
          <w:rFonts w:ascii="Calibri" w:hAnsi="Calibri" w:cs="Calibri"/>
          <w:szCs w:val="22"/>
        </w:rPr>
        <w:t xml:space="preserve"> garaży boksowych</w:t>
      </w:r>
      <w:r w:rsidR="00623F25" w:rsidRPr="00F90876">
        <w:rPr>
          <w:rFonts w:ascii="Calibri" w:hAnsi="Calibri" w:cs="Calibri"/>
          <w:szCs w:val="22"/>
        </w:rPr>
        <w:t>.</w:t>
      </w:r>
    </w:p>
    <w:p w14:paraId="5DCCECC3" w14:textId="77777777" w:rsidR="002A588D" w:rsidRPr="00844B67" w:rsidRDefault="002A588D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844B67">
        <w:rPr>
          <w:rFonts w:ascii="Calibri" w:hAnsi="Calibri" w:cs="Calibri"/>
          <w:color w:val="000000" w:themeColor="text1"/>
          <w:szCs w:val="22"/>
        </w:rPr>
        <w:t xml:space="preserve">Ustala się następujące </w:t>
      </w:r>
      <w:r w:rsidR="00630977" w:rsidRPr="00844B67">
        <w:rPr>
          <w:rFonts w:ascii="Calibri" w:hAnsi="Calibri" w:cs="Calibri"/>
          <w:color w:val="000000" w:themeColor="text1"/>
          <w:szCs w:val="22"/>
        </w:rPr>
        <w:t>zasady</w:t>
      </w:r>
      <w:r w:rsidRPr="00844B67">
        <w:rPr>
          <w:rFonts w:ascii="Calibri" w:hAnsi="Calibri" w:cs="Calibri"/>
          <w:color w:val="000000" w:themeColor="text1"/>
          <w:szCs w:val="22"/>
        </w:rPr>
        <w:t xml:space="preserve"> zagospodarowania terenu: </w:t>
      </w:r>
    </w:p>
    <w:p w14:paraId="19A3DCEB" w14:textId="69021560" w:rsidR="008E0964" w:rsidRPr="00844B67" w:rsidRDefault="008E0964" w:rsidP="00B26227">
      <w:pPr>
        <w:numPr>
          <w:ilvl w:val="0"/>
          <w:numId w:val="11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>maksymalna wysokość budynków przeznaczenia podstawo</w:t>
      </w:r>
      <w:r w:rsidR="00D75E03">
        <w:rPr>
          <w:rFonts w:ascii="Calibri" w:hAnsi="Calibri" w:cs="Calibri"/>
          <w:color w:val="000000" w:themeColor="text1"/>
          <w:sz w:val="22"/>
          <w:szCs w:val="22"/>
        </w:rPr>
        <w:t>wego i dopuszczalnego – 14 m, z 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wyjątkiem budynków gospodarczych, garaży i wiat, których maks. wysokość</w:t>
      </w:r>
      <w:r w:rsidR="00B93CC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–  </w:t>
      </w:r>
      <w:r w:rsidR="001A1B85">
        <w:rPr>
          <w:rFonts w:ascii="Calibri" w:hAnsi="Calibri" w:cs="Calibri"/>
          <w:color w:val="000000" w:themeColor="text1"/>
          <w:sz w:val="22"/>
          <w:szCs w:val="22"/>
        </w:rPr>
        <w:t xml:space="preserve">9 </w:t>
      </w:r>
      <w:r w:rsidRPr="00844B67">
        <w:rPr>
          <w:rFonts w:ascii="Calibri" w:hAnsi="Calibri" w:cs="Calibri"/>
          <w:color w:val="000000" w:themeColor="text1"/>
          <w:sz w:val="22"/>
          <w:szCs w:val="22"/>
        </w:rPr>
        <w:t>m;</w:t>
      </w:r>
    </w:p>
    <w:p w14:paraId="3E5EE250" w14:textId="3178C9A6" w:rsidR="002A588D" w:rsidRPr="00F90876" w:rsidRDefault="002A588D" w:rsidP="00B26227">
      <w:pPr>
        <w:numPr>
          <w:ilvl w:val="0"/>
          <w:numId w:val="11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44B67">
        <w:rPr>
          <w:rFonts w:ascii="Calibri" w:hAnsi="Calibri" w:cs="Calibri"/>
          <w:color w:val="000000" w:themeColor="text1"/>
          <w:sz w:val="22"/>
          <w:szCs w:val="22"/>
        </w:rPr>
        <w:t xml:space="preserve">geometria dachów – </w:t>
      </w:r>
      <w:r w:rsidR="00D12A18" w:rsidRPr="00844B67">
        <w:rPr>
          <w:rFonts w:ascii="Calibri" w:eastAsia="TimesNewRoman" w:hAnsi="Calibri" w:cs="Calibri"/>
          <w:color w:val="000000" w:themeColor="text1"/>
          <w:sz w:val="22"/>
          <w:szCs w:val="22"/>
        </w:rPr>
        <w:t>dachy dwu lub wielospadowe</w:t>
      </w:r>
      <w:r w:rsidR="00CA6A3D" w:rsidRPr="00844B67">
        <w:rPr>
          <w:rFonts w:ascii="Calibri" w:eastAsia="TimesNewRoman" w:hAnsi="Calibri" w:cs="Calibri"/>
          <w:color w:val="000000" w:themeColor="text1"/>
          <w:sz w:val="22"/>
          <w:szCs w:val="22"/>
        </w:rPr>
        <w:t>, półszczytowe</w:t>
      </w:r>
      <w:r w:rsidR="00D12A18" w:rsidRPr="00844B6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o jednakowym </w:t>
      </w:r>
      <w:r w:rsidR="00D12A18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kącie nachylenia głównych połaci dachowych; dopuszcza się:</w:t>
      </w:r>
      <w:r w:rsidR="00A1162F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stosowanie dachów </w:t>
      </w:r>
      <w:r w:rsidR="00D12A18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jednospadowych, doświetlenia poprzez lukarny lub okna połaciowe, kąt nachylenia głównych połaci do </w:t>
      </w:r>
      <w:r w:rsidR="006C3E20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53</w:t>
      </w:r>
      <w:r w:rsidR="00D12A18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°, </w:t>
      </w:r>
      <w:r w:rsidR="00D12A18" w:rsidRPr="00F90876">
        <w:rPr>
          <w:rStyle w:val="Styl11pt"/>
          <w:rFonts w:ascii="Calibri" w:hAnsi="Calibri" w:cs="Calibri"/>
          <w:color w:val="000000" w:themeColor="text1"/>
          <w:szCs w:val="22"/>
        </w:rPr>
        <w:t xml:space="preserve">nie ustala się </w:t>
      </w:r>
      <w:r w:rsidR="00D95E76" w:rsidRPr="00F90876">
        <w:rPr>
          <w:rStyle w:val="Styl11pt"/>
          <w:rFonts w:ascii="Calibri" w:hAnsi="Calibri" w:cs="Calibri"/>
          <w:color w:val="000000" w:themeColor="text1"/>
          <w:szCs w:val="22"/>
        </w:rPr>
        <w:t>spadku dachów jednospadowych; w </w:t>
      </w:r>
      <w:r w:rsidR="00D12A18" w:rsidRPr="00F90876">
        <w:rPr>
          <w:rStyle w:val="Styl11pt"/>
          <w:rFonts w:ascii="Calibri" w:hAnsi="Calibri" w:cs="Calibri"/>
          <w:color w:val="000000" w:themeColor="text1"/>
          <w:szCs w:val="22"/>
        </w:rPr>
        <w:t xml:space="preserve">przypadkach uzasadnionych dopuszcza się stosowanie </w:t>
      </w:r>
      <w:proofErr w:type="spellStart"/>
      <w:r w:rsidR="00D12A18" w:rsidRPr="00F90876">
        <w:rPr>
          <w:rFonts w:ascii="Calibri" w:hAnsi="Calibri" w:cs="Calibri"/>
          <w:color w:val="000000" w:themeColor="text1"/>
          <w:sz w:val="22"/>
          <w:szCs w:val="22"/>
        </w:rPr>
        <w:t>przekryć</w:t>
      </w:r>
      <w:proofErr w:type="spellEnd"/>
      <w:r w:rsidR="00D12A18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łukowych</w:t>
      </w:r>
      <w:r w:rsidR="00F572C7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591CE0B7" w14:textId="77777777" w:rsidR="002A588D" w:rsidRPr="00F90876" w:rsidRDefault="00F96DFC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2A588D" w:rsidRPr="00F90876">
        <w:rPr>
          <w:rFonts w:ascii="Calibri" w:hAnsi="Calibri" w:cs="Calibri"/>
          <w:color w:val="000000"/>
          <w:szCs w:val="22"/>
        </w:rPr>
        <w:t>:</w:t>
      </w:r>
      <w:r w:rsidR="007665DE" w:rsidRPr="00F90876">
        <w:rPr>
          <w:rFonts w:ascii="Calibri" w:hAnsi="Calibri" w:cs="Calibri"/>
          <w:color w:val="000000"/>
          <w:szCs w:val="22"/>
        </w:rPr>
        <w:t xml:space="preserve"> </w:t>
      </w:r>
    </w:p>
    <w:p w14:paraId="43E5BB86" w14:textId="0C810169" w:rsidR="00AC1CCD" w:rsidRPr="00DC731A" w:rsidRDefault="00AC1CCD" w:rsidP="00B26227">
      <w:pPr>
        <w:numPr>
          <w:ilvl w:val="0"/>
          <w:numId w:val="15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zabudowy nie może przekroczyć 50% powierzchni działki budowlanej</w:t>
      </w:r>
      <w:r w:rsidR="00F572C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5F57E4DC" w14:textId="7B55D449" w:rsidR="00AC1CCD" w:rsidRPr="00DC731A" w:rsidRDefault="00AC1CCD" w:rsidP="00B26227">
      <w:pPr>
        <w:numPr>
          <w:ilvl w:val="0"/>
          <w:numId w:val="15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udział powierzchni terenu biologicznie czynnego nie może być niższy niż 30% powierzchni działki budowlanej</w:t>
      </w:r>
      <w:r w:rsidR="00F572C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49F3BC50" w14:textId="77777777" w:rsidR="00AC1CCD" w:rsidRPr="00DC731A" w:rsidRDefault="00AC1CCD" w:rsidP="00B26227">
      <w:pPr>
        <w:numPr>
          <w:ilvl w:val="0"/>
          <w:numId w:val="15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8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268C3496" w14:textId="77777777" w:rsidR="00AC1CCD" w:rsidRPr="005B0481" w:rsidRDefault="00AC1CCD" w:rsidP="00B26227">
      <w:pPr>
        <w:numPr>
          <w:ilvl w:val="0"/>
          <w:numId w:val="159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8.</w:t>
      </w:r>
    </w:p>
    <w:p w14:paraId="6BCA2B11" w14:textId="77777777" w:rsidR="0000787A" w:rsidRPr="00F90876" w:rsidRDefault="0000787A" w:rsidP="00B26227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istniejącej zabudowy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ustala się możliwość zmian w zagospodarowaniu jedynie w sytuacjach gdy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nie zostaną przekroczone ustalone wskaźniki i parametry zabudowy</w:t>
      </w:r>
      <w:r w:rsidR="007665DE" w:rsidRPr="00F90876">
        <w:rPr>
          <w:rFonts w:ascii="Calibri" w:hAnsi="Calibri" w:cs="Calibri"/>
          <w:color w:val="000000"/>
          <w:szCs w:val="22"/>
        </w:rPr>
        <w:t xml:space="preserve"> ustalone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="007665DE" w:rsidRPr="00F90876">
        <w:rPr>
          <w:rFonts w:ascii="Calibri" w:hAnsi="Calibri" w:cs="Calibri"/>
          <w:color w:val="000000"/>
          <w:szCs w:val="22"/>
        </w:rPr>
        <w:t>w ust. 6 i 7</w:t>
      </w:r>
      <w:r w:rsidRPr="00F90876">
        <w:rPr>
          <w:rFonts w:ascii="Calibri" w:hAnsi="Calibri" w:cs="Calibri"/>
          <w:color w:val="000000"/>
          <w:szCs w:val="22"/>
        </w:rPr>
        <w:t>; dla sytuacji</w:t>
      </w:r>
      <w:r w:rsidR="00B93CCA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gdy ustalone wskaźniki i parametry są już przekroczone utrzymuje się stan istniejący.</w:t>
      </w:r>
    </w:p>
    <w:p w14:paraId="45E31D71" w14:textId="77777777" w:rsidR="00434BE9" w:rsidRPr="00F90876" w:rsidRDefault="00434BE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4ED520A" w14:textId="77777777" w:rsidR="00434BE9" w:rsidRPr="00F90876" w:rsidRDefault="00434BE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02A3A" w:rsidRPr="00F90876">
        <w:rPr>
          <w:rFonts w:ascii="Calibri" w:hAnsi="Calibri" w:cs="Calibri"/>
          <w:b/>
          <w:color w:val="000000"/>
          <w:szCs w:val="22"/>
        </w:rPr>
        <w:t>3</w:t>
      </w:r>
      <w:r w:rsidR="008B5D06" w:rsidRPr="00F90876">
        <w:rPr>
          <w:rFonts w:ascii="Calibri" w:hAnsi="Calibri" w:cs="Calibri"/>
          <w:b/>
          <w:color w:val="000000"/>
          <w:szCs w:val="22"/>
        </w:rPr>
        <w:t>1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F71293F" w14:textId="26BDF180" w:rsidR="00434BE9" w:rsidRPr="009A6CA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</w:t>
      </w:r>
      <w:r w:rsidRPr="009A6CA6">
        <w:rPr>
          <w:rFonts w:ascii="Calibri" w:hAnsi="Calibri" w:cs="Calibri"/>
          <w:color w:val="000000"/>
          <w:szCs w:val="22"/>
        </w:rPr>
        <w:t xml:space="preserve">się </w:t>
      </w:r>
      <w:r w:rsidRPr="009A6CA6">
        <w:rPr>
          <w:rFonts w:ascii="Calibri" w:hAnsi="Calibri" w:cs="Calibri"/>
          <w:b/>
          <w:color w:val="000000"/>
          <w:szCs w:val="22"/>
        </w:rPr>
        <w:t>TERENY</w:t>
      </w:r>
      <w:r w:rsidR="00833069" w:rsidRPr="009A6CA6">
        <w:rPr>
          <w:rFonts w:ascii="Calibri" w:hAnsi="Calibri" w:cs="Calibri"/>
          <w:b/>
          <w:color w:val="000000"/>
          <w:szCs w:val="22"/>
        </w:rPr>
        <w:t xml:space="preserve"> USŁUG </w:t>
      </w:r>
      <w:r w:rsidRPr="009A6CA6">
        <w:rPr>
          <w:rFonts w:ascii="Calibri" w:hAnsi="Calibri" w:cs="Calibri"/>
          <w:b/>
          <w:color w:val="000000"/>
          <w:szCs w:val="22"/>
        </w:rPr>
        <w:t>SPORTU (US</w:t>
      </w:r>
      <w:r w:rsidR="009A6CA6" w:rsidRPr="009A6CA6">
        <w:rPr>
          <w:rFonts w:ascii="Calibri" w:hAnsi="Calibri" w:cs="Calibri"/>
          <w:b/>
          <w:color w:val="000000"/>
          <w:szCs w:val="22"/>
        </w:rPr>
        <w:t xml:space="preserve">: </w:t>
      </w:r>
      <w:r w:rsidR="00E27A4A" w:rsidRPr="00E27A4A">
        <w:rPr>
          <w:rFonts w:ascii="Calibri" w:hAnsi="Calibri" w:cs="Calibri"/>
          <w:b/>
          <w:bCs/>
          <w:szCs w:val="22"/>
        </w:rPr>
        <w:t>A.1US-A.2US</w:t>
      </w:r>
      <w:r w:rsidRPr="009A6CA6">
        <w:rPr>
          <w:rFonts w:ascii="Calibri" w:hAnsi="Calibri" w:cs="Calibri"/>
          <w:b/>
          <w:color w:val="000000"/>
          <w:szCs w:val="22"/>
        </w:rPr>
        <w:t>)</w:t>
      </w:r>
      <w:r w:rsidRPr="009A6CA6">
        <w:rPr>
          <w:rFonts w:ascii="Calibri" w:hAnsi="Calibri" w:cs="Calibri"/>
          <w:color w:val="000000"/>
          <w:szCs w:val="22"/>
        </w:rPr>
        <w:t>.</w:t>
      </w:r>
    </w:p>
    <w:p w14:paraId="034800AD" w14:textId="77777777" w:rsidR="00434BE9" w:rsidRPr="00F9087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podstawowe: </w:t>
      </w:r>
    </w:p>
    <w:p w14:paraId="7C4E9575" w14:textId="77777777" w:rsidR="00434BE9" w:rsidRPr="00F90876" w:rsidRDefault="00434BE9" w:rsidP="00B26227">
      <w:pPr>
        <w:numPr>
          <w:ilvl w:val="0"/>
          <w:numId w:val="57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boiska, korty</w:t>
      </w:r>
      <w:r w:rsidR="0049324E" w:rsidRPr="00F90876">
        <w:rPr>
          <w:rFonts w:ascii="Calibri" w:eastAsia="TimesNewRoman" w:hAnsi="Calibri" w:cs="Calibri"/>
          <w:color w:val="000000"/>
          <w:sz w:val="22"/>
          <w:szCs w:val="22"/>
        </w:rPr>
        <w:t>, bieżnie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;</w:t>
      </w:r>
    </w:p>
    <w:p w14:paraId="6DC89494" w14:textId="77777777" w:rsidR="00434BE9" w:rsidRPr="00F90876" w:rsidRDefault="00587EAF" w:rsidP="00B26227">
      <w:pPr>
        <w:numPr>
          <w:ilvl w:val="0"/>
          <w:numId w:val="57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terenowe </w:t>
      </w:r>
      <w:r w:rsidR="00434BE9" w:rsidRPr="00F90876">
        <w:rPr>
          <w:rFonts w:ascii="Calibri" w:hAnsi="Calibri" w:cs="Calibri"/>
          <w:color w:val="000000"/>
          <w:sz w:val="22"/>
          <w:szCs w:val="22"/>
        </w:rPr>
        <w:t>urządzenia</w:t>
      </w:r>
      <w:r w:rsidR="00434BE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sport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u i rekreacji</w:t>
      </w:r>
      <w:r w:rsidR="00434BE9" w:rsidRPr="00F90876">
        <w:rPr>
          <w:rFonts w:ascii="Calibri" w:eastAsia="TimesNewRoman" w:hAnsi="Calibri" w:cs="Calibri"/>
          <w:color w:val="000000"/>
          <w:sz w:val="22"/>
          <w:szCs w:val="22"/>
        </w:rPr>
        <w:t>.</w:t>
      </w:r>
    </w:p>
    <w:p w14:paraId="42F8D1E6" w14:textId="77777777" w:rsidR="00434BE9" w:rsidRPr="00F9087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dopuszczalne: </w:t>
      </w:r>
    </w:p>
    <w:p w14:paraId="5E994031" w14:textId="77777777" w:rsidR="00434BE9" w:rsidRPr="00F90876" w:rsidRDefault="0054054D" w:rsidP="00B26227">
      <w:pPr>
        <w:numPr>
          <w:ilvl w:val="0"/>
          <w:numId w:val="5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zabudowa </w:t>
      </w:r>
      <w:r w:rsidR="00434BE9" w:rsidRPr="00F90876">
        <w:rPr>
          <w:rFonts w:ascii="Calibri" w:eastAsia="TimesNewRoman" w:hAnsi="Calibri" w:cs="Calibri"/>
          <w:color w:val="000000"/>
          <w:sz w:val="22"/>
          <w:szCs w:val="22"/>
        </w:rPr>
        <w:t>zaplecza administracyjnego i socjalnego;</w:t>
      </w:r>
    </w:p>
    <w:p w14:paraId="38407743" w14:textId="5FE69470" w:rsidR="001F5354" w:rsidRPr="00F90876" w:rsidRDefault="00434BE9" w:rsidP="00B26227">
      <w:pPr>
        <w:numPr>
          <w:ilvl w:val="0"/>
          <w:numId w:val="5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urządzenia</w:t>
      </w:r>
      <w:r w:rsidR="000F5DB3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sanitarne</w:t>
      </w:r>
      <w:r w:rsidR="00587EAF" w:rsidRPr="00F90876">
        <w:rPr>
          <w:rFonts w:ascii="Calibri" w:eastAsia="TimesNewRoman" w:hAnsi="Calibri" w:cs="Calibri"/>
          <w:color w:val="000000"/>
          <w:sz w:val="22"/>
          <w:szCs w:val="22"/>
        </w:rPr>
        <w:t>, szatnie</w:t>
      </w:r>
      <w:r w:rsidR="00F572C7">
        <w:rPr>
          <w:rFonts w:ascii="Calibri" w:eastAsia="TimesNewRoman" w:hAnsi="Calibri" w:cs="Calibri"/>
          <w:color w:val="000000"/>
          <w:sz w:val="22"/>
          <w:szCs w:val="22"/>
        </w:rPr>
        <w:t>;</w:t>
      </w:r>
    </w:p>
    <w:p w14:paraId="1C2C088E" w14:textId="77777777" w:rsidR="00434BE9" w:rsidRPr="00F90876" w:rsidRDefault="001F5354" w:rsidP="00B26227">
      <w:pPr>
        <w:numPr>
          <w:ilvl w:val="0"/>
          <w:numId w:val="58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garaże, wiaty, budynki gospodarcze</w:t>
      </w:r>
      <w:r w:rsidR="00D056B8" w:rsidRPr="00F90876">
        <w:rPr>
          <w:rFonts w:ascii="Calibri" w:eastAsia="TimesNewRoman" w:hAnsi="Calibri" w:cs="Calibri"/>
          <w:color w:val="000000"/>
          <w:sz w:val="22"/>
          <w:szCs w:val="22"/>
        </w:rPr>
        <w:t>.</w:t>
      </w:r>
    </w:p>
    <w:p w14:paraId="6050E070" w14:textId="77777777" w:rsidR="00434BE9" w:rsidRPr="00F9087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19BF1303" w14:textId="77777777" w:rsidR="00F2627C" w:rsidRPr="00F90876" w:rsidRDefault="00F2627C" w:rsidP="00B26227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52492A43" w14:textId="77777777" w:rsidR="00F2627C" w:rsidRPr="00F90876" w:rsidRDefault="00F2627C" w:rsidP="00B26227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5BE733D0" w14:textId="77777777" w:rsidR="00F2627C" w:rsidRPr="00F90876" w:rsidRDefault="0049324E" w:rsidP="00B26227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place manewrowe, </w:t>
      </w:r>
      <w:r w:rsidR="00F2627C" w:rsidRPr="00F90876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4FBBACD8" w14:textId="77777777" w:rsidR="00F2627C" w:rsidRPr="00F90876" w:rsidRDefault="00F2627C" w:rsidP="00B26227">
      <w:pPr>
        <w:numPr>
          <w:ilvl w:val="0"/>
          <w:numId w:val="1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6DE2C517" w14:textId="77777777" w:rsidR="00434BE9" w:rsidRPr="00F90876" w:rsidRDefault="00434BE9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następujące </w:t>
      </w:r>
      <w:r w:rsidR="00630977" w:rsidRPr="00F90876">
        <w:rPr>
          <w:rFonts w:ascii="Calibri" w:hAnsi="Calibri" w:cs="Calibri"/>
          <w:color w:val="000000"/>
          <w:szCs w:val="22"/>
        </w:rPr>
        <w:t>zasady</w:t>
      </w:r>
      <w:r w:rsidRPr="00F90876">
        <w:rPr>
          <w:rFonts w:ascii="Calibri" w:hAnsi="Calibri" w:cs="Calibri"/>
          <w:color w:val="000000"/>
          <w:szCs w:val="22"/>
        </w:rPr>
        <w:t xml:space="preserve"> zagospodarowania terenu: </w:t>
      </w:r>
    </w:p>
    <w:p w14:paraId="2FAFEF67" w14:textId="77777777" w:rsidR="00856F96" w:rsidRPr="00F90876" w:rsidRDefault="00856F96" w:rsidP="00B26227">
      <w:pPr>
        <w:numPr>
          <w:ilvl w:val="0"/>
          <w:numId w:val="11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</w:t>
      </w:r>
      <w:r w:rsidRPr="00F90876">
        <w:rPr>
          <w:rFonts w:ascii="Calibri" w:hAnsi="Calibri" w:cs="Calibri"/>
          <w:sz w:val="22"/>
          <w:szCs w:val="22"/>
        </w:rPr>
        <w:t xml:space="preserve"> </w:t>
      </w:r>
      <w:r w:rsidR="00587EAF" w:rsidRPr="00F90876">
        <w:rPr>
          <w:rFonts w:ascii="Calibri" w:hAnsi="Calibri" w:cs="Calibri"/>
          <w:sz w:val="22"/>
          <w:szCs w:val="22"/>
        </w:rPr>
        <w:t xml:space="preserve">przeznaczenia dopuszczalnego </w:t>
      </w:r>
      <w:r w:rsidRPr="00F90876">
        <w:rPr>
          <w:rFonts w:ascii="Calibri" w:hAnsi="Calibri" w:cs="Calibri"/>
          <w:sz w:val="22"/>
          <w:szCs w:val="22"/>
        </w:rPr>
        <w:t xml:space="preserve">mogą być realizowane jako </w:t>
      </w:r>
      <w:proofErr w:type="spellStart"/>
      <w:r w:rsidRPr="00F90876">
        <w:rPr>
          <w:rFonts w:ascii="Calibri" w:hAnsi="Calibri" w:cs="Calibri"/>
          <w:sz w:val="22"/>
          <w:szCs w:val="22"/>
        </w:rPr>
        <w:t>wielo</w:t>
      </w:r>
      <w:proofErr w:type="spellEnd"/>
      <w:r w:rsidRPr="00F90876">
        <w:rPr>
          <w:rFonts w:ascii="Calibri" w:hAnsi="Calibri" w:cs="Calibri"/>
          <w:sz w:val="22"/>
          <w:szCs w:val="22"/>
        </w:rPr>
        <w:t>- lub jednofunkcyjne</w:t>
      </w:r>
      <w:r w:rsidR="0049324E" w:rsidRPr="00F90876">
        <w:rPr>
          <w:rFonts w:ascii="Calibri" w:hAnsi="Calibri" w:cs="Calibri"/>
          <w:sz w:val="22"/>
          <w:szCs w:val="22"/>
        </w:rPr>
        <w:t>;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</w:p>
    <w:p w14:paraId="0B801990" w14:textId="77777777" w:rsidR="00434BE9" w:rsidRPr="00F90876" w:rsidRDefault="00434BE9" w:rsidP="00B26227">
      <w:pPr>
        <w:numPr>
          <w:ilvl w:val="0"/>
          <w:numId w:val="11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F90876">
        <w:rPr>
          <w:rFonts w:ascii="Calibri" w:hAnsi="Calibri" w:cs="Calibri"/>
          <w:color w:val="000000"/>
          <w:sz w:val="22"/>
          <w:szCs w:val="22"/>
        </w:rPr>
        <w:t>obiektów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przeznaczenia dopuszczalnego maksymalna wysokość</w:t>
      </w:r>
      <w:r w:rsidR="00B93CCA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D75E03">
        <w:rPr>
          <w:rFonts w:ascii="Calibri" w:eastAsia="TimesNewRoman" w:hAnsi="Calibri" w:cs="Calibri"/>
          <w:color w:val="000000"/>
          <w:sz w:val="22"/>
          <w:szCs w:val="22"/>
        </w:rPr>
        <w:t>–</w:t>
      </w:r>
      <w:r w:rsidR="00587EAF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49324E" w:rsidRPr="00F90876"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="00587EAF" w:rsidRPr="00F90876">
        <w:rPr>
          <w:rFonts w:ascii="Calibri" w:eastAsia="TimesNewRoman" w:hAnsi="Calibri" w:cs="Calibri"/>
          <w:color w:val="000000"/>
          <w:sz w:val="22"/>
          <w:szCs w:val="22"/>
        </w:rPr>
        <w:t>2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m; </w:t>
      </w:r>
    </w:p>
    <w:p w14:paraId="4C61664E" w14:textId="77777777" w:rsidR="00434BE9" w:rsidRPr="00F90876" w:rsidRDefault="00587EAF" w:rsidP="00B26227">
      <w:pPr>
        <w:numPr>
          <w:ilvl w:val="0"/>
          <w:numId w:val="1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formy</w:t>
      </w:r>
      <w:r w:rsidR="00434BE9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434BE9" w:rsidRPr="00F90876">
        <w:rPr>
          <w:rFonts w:ascii="Calibri" w:hAnsi="Calibri" w:cs="Calibri"/>
          <w:color w:val="000000"/>
          <w:sz w:val="22"/>
          <w:szCs w:val="22"/>
        </w:rPr>
        <w:t>dachów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34BE9" w:rsidRPr="00F90876">
        <w:rPr>
          <w:rFonts w:ascii="Calibri" w:hAnsi="Calibri" w:cs="Calibri"/>
          <w:sz w:val="22"/>
          <w:szCs w:val="22"/>
        </w:rPr>
        <w:t>dla obiektów przeznaczenia dopuszczalnego</w:t>
      </w:r>
      <w:r w:rsidR="0049324E" w:rsidRPr="00F90876">
        <w:rPr>
          <w:rFonts w:ascii="Calibri" w:hAnsi="Calibri" w:cs="Calibri"/>
          <w:sz w:val="22"/>
          <w:szCs w:val="22"/>
        </w:rPr>
        <w:t xml:space="preserve"> i towarzyszącego</w:t>
      </w:r>
      <w:r w:rsidR="00434BE9" w:rsidRPr="00F90876">
        <w:rPr>
          <w:rFonts w:ascii="Calibri" w:hAnsi="Calibri" w:cs="Calibri"/>
          <w:sz w:val="22"/>
          <w:szCs w:val="22"/>
        </w:rPr>
        <w:t xml:space="preserve"> dachy dwu spadowe, o jednakowym nachyleniu głównych połaci dachowych i kącie nachylenia od </w:t>
      </w:r>
      <w:r w:rsidR="0060738E" w:rsidRPr="00F90876">
        <w:rPr>
          <w:rFonts w:ascii="Calibri" w:hAnsi="Calibri" w:cs="Calibri"/>
          <w:sz w:val="22"/>
          <w:szCs w:val="22"/>
        </w:rPr>
        <w:t>2</w:t>
      </w:r>
      <w:r w:rsidR="0060738E">
        <w:rPr>
          <w:rFonts w:ascii="Calibri" w:hAnsi="Calibri" w:cs="Calibri"/>
          <w:sz w:val="22"/>
          <w:szCs w:val="22"/>
        </w:rPr>
        <w:t>0</w:t>
      </w:r>
      <w:r w:rsidR="00434BE9" w:rsidRPr="00F90876">
        <w:rPr>
          <w:rFonts w:ascii="Calibri" w:hAnsi="Calibri" w:cs="Calibri"/>
          <w:sz w:val="22"/>
          <w:szCs w:val="22"/>
        </w:rPr>
        <w:t>° do 45°;</w:t>
      </w:r>
      <w:r w:rsidR="00A918BC" w:rsidRPr="00F90876">
        <w:rPr>
          <w:rFonts w:ascii="Calibri" w:hAnsi="Calibri" w:cs="Calibri"/>
          <w:sz w:val="22"/>
          <w:szCs w:val="22"/>
        </w:rPr>
        <w:t xml:space="preserve"> </w:t>
      </w:r>
      <w:r w:rsidR="00434BE9" w:rsidRPr="00F90876">
        <w:rPr>
          <w:rFonts w:ascii="Calibri" w:hAnsi="Calibri" w:cs="Calibri"/>
          <w:sz w:val="22"/>
          <w:szCs w:val="22"/>
        </w:rPr>
        <w:t>dopuszcza się stosowanie dachów jednospadowych oraz doświetlenia poprzez lukarny lub okna połaciowe; nie określa się spadku dachów jednospadowych.</w:t>
      </w:r>
      <w:r w:rsidR="005E78DA" w:rsidRPr="00F90876">
        <w:rPr>
          <w:rFonts w:ascii="Calibri" w:hAnsi="Calibri" w:cs="Calibri"/>
          <w:sz w:val="22"/>
          <w:szCs w:val="22"/>
        </w:rPr>
        <w:t xml:space="preserve"> </w:t>
      </w:r>
    </w:p>
    <w:p w14:paraId="4F9E92A1" w14:textId="77777777" w:rsidR="002A6514" w:rsidRPr="00F90876" w:rsidRDefault="00F3463D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lastRenderedPageBreak/>
        <w:t>Ustala się</w:t>
      </w:r>
      <w:r w:rsidR="002A6514" w:rsidRPr="00F90876">
        <w:rPr>
          <w:rFonts w:ascii="Calibri" w:hAnsi="Calibri" w:cs="Calibri"/>
          <w:color w:val="000000"/>
          <w:szCs w:val="22"/>
        </w:rPr>
        <w:t xml:space="preserve">: </w:t>
      </w:r>
    </w:p>
    <w:p w14:paraId="116C1198" w14:textId="07E84BE4" w:rsidR="00F3463D" w:rsidRPr="00DC731A" w:rsidRDefault="00F3463D" w:rsidP="00B26227">
      <w:pPr>
        <w:numPr>
          <w:ilvl w:val="0"/>
          <w:numId w:val="16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</w:t>
      </w:r>
      <w:r w:rsidR="00F572C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79EBA54B" w14:textId="1BF45291" w:rsidR="00F3463D" w:rsidRPr="00DC731A" w:rsidRDefault="00F3463D" w:rsidP="00B26227">
      <w:pPr>
        <w:numPr>
          <w:ilvl w:val="0"/>
          <w:numId w:val="16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</w:t>
      </w:r>
      <w:r w:rsidR="00F572C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60312D79" w14:textId="77777777" w:rsidR="00F3463D" w:rsidRPr="00DC731A" w:rsidRDefault="00F3463D" w:rsidP="00B26227">
      <w:pPr>
        <w:numPr>
          <w:ilvl w:val="0"/>
          <w:numId w:val="16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minimalna nadziemna intensywność zabudowy – 0,01, maksymalna nadziemna intensywność zabudowy –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0,8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59AA6547" w14:textId="77777777" w:rsidR="00F3463D" w:rsidRPr="0045530D" w:rsidRDefault="00F3463D" w:rsidP="00B26227">
      <w:pPr>
        <w:numPr>
          <w:ilvl w:val="0"/>
          <w:numId w:val="160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78FC4B54" w14:textId="77777777" w:rsidR="00F3463D" w:rsidRPr="005B0481" w:rsidRDefault="00F3463D" w:rsidP="00B26227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eastAsia="TimesNewRoman" w:hAnsi="Calibri" w:cs="Calibri"/>
          <w:color w:val="000000" w:themeColor="text1"/>
          <w:szCs w:val="22"/>
        </w:rPr>
        <w:t>U</w:t>
      </w:r>
      <w:r w:rsidRPr="00DC731A">
        <w:rPr>
          <w:rFonts w:ascii="Calibri" w:eastAsia="TimesNewRoman" w:hAnsi="Calibri" w:cs="Calibri"/>
          <w:color w:val="000000" w:themeColor="text1"/>
          <w:szCs w:val="22"/>
        </w:rPr>
        <w:t>dział powierzchni zabudowy</w:t>
      </w:r>
      <w:r>
        <w:rPr>
          <w:rFonts w:ascii="Calibri" w:hAnsi="Calibri" w:cs="Calibri"/>
          <w:color w:val="000000"/>
          <w:szCs w:val="22"/>
        </w:rPr>
        <w:t xml:space="preserve"> przeznaczenia dopuszczalnego nie może być większy niż 20% wyznaczonej </w:t>
      </w:r>
      <w:r w:rsidRPr="00DC731A">
        <w:rPr>
          <w:rFonts w:ascii="Calibri" w:eastAsia="TimesNewRoman" w:hAnsi="Calibri" w:cs="Calibri"/>
          <w:color w:val="000000" w:themeColor="text1"/>
          <w:szCs w:val="22"/>
        </w:rPr>
        <w:t>powierzchni zabudowy</w:t>
      </w:r>
      <w:r>
        <w:rPr>
          <w:rFonts w:ascii="Calibri" w:eastAsia="TimesNewRoman" w:hAnsi="Calibri" w:cs="Calibri"/>
          <w:color w:val="000000" w:themeColor="text1"/>
          <w:szCs w:val="22"/>
        </w:rPr>
        <w:t xml:space="preserve"> przeznaczenia podstawowego, ust.6, pkt.1.</w:t>
      </w:r>
    </w:p>
    <w:p w14:paraId="5AADB8EC" w14:textId="77777777" w:rsidR="00A0053D" w:rsidRDefault="00A0053D" w:rsidP="00A0053D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B154250" w14:textId="352EACF3" w:rsidR="00A0053D" w:rsidRPr="000C659B" w:rsidRDefault="00A0053D" w:rsidP="00A0053D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0C659B">
        <w:rPr>
          <w:rFonts w:ascii="Calibri" w:hAnsi="Calibri" w:cs="Calibri"/>
          <w:b/>
          <w:color w:val="000000"/>
          <w:szCs w:val="22"/>
        </w:rPr>
        <w:t>§3</w:t>
      </w:r>
      <w:r>
        <w:rPr>
          <w:rFonts w:ascii="Calibri" w:hAnsi="Calibri" w:cs="Calibri"/>
          <w:b/>
          <w:color w:val="000000"/>
          <w:szCs w:val="22"/>
        </w:rPr>
        <w:t>2</w:t>
      </w:r>
      <w:r w:rsidRPr="000C659B">
        <w:rPr>
          <w:rFonts w:ascii="Calibri" w:hAnsi="Calibri" w:cs="Calibri"/>
          <w:b/>
          <w:color w:val="000000"/>
          <w:szCs w:val="22"/>
        </w:rPr>
        <w:t>.</w:t>
      </w:r>
    </w:p>
    <w:p w14:paraId="399DC60A" w14:textId="3DEB88D3" w:rsidR="00A0053D" w:rsidRPr="00AF6A7E" w:rsidRDefault="00A0053D" w:rsidP="00A0053D">
      <w:pPr>
        <w:pStyle w:val="standard"/>
        <w:numPr>
          <w:ilvl w:val="0"/>
          <w:numId w:val="1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AF6A7E">
        <w:rPr>
          <w:rFonts w:ascii="Calibri" w:hAnsi="Calibri" w:cs="Calibri"/>
          <w:color w:val="000000"/>
          <w:szCs w:val="22"/>
        </w:rPr>
        <w:t xml:space="preserve">Wyznacza się </w:t>
      </w:r>
      <w:r w:rsidRPr="00AF6A7E">
        <w:rPr>
          <w:rFonts w:ascii="Calibri" w:hAnsi="Calibri" w:cs="Calibri"/>
          <w:b/>
        </w:rPr>
        <w:t xml:space="preserve">TERENY </w:t>
      </w:r>
      <w:r>
        <w:rPr>
          <w:rFonts w:ascii="Calibri" w:hAnsi="Calibri" w:cs="Calibri"/>
          <w:b/>
        </w:rPr>
        <w:t>ZABUDOWY ZAGRODOWEJ</w:t>
      </w:r>
      <w:r w:rsidRPr="00AF6A7E">
        <w:rPr>
          <w:rFonts w:ascii="Calibri" w:hAnsi="Calibri" w:cs="Calibri"/>
          <w:b/>
        </w:rPr>
        <w:t xml:space="preserve"> (</w:t>
      </w:r>
      <w:r w:rsidRPr="002C2F03">
        <w:rPr>
          <w:rFonts w:ascii="Calibri" w:hAnsi="Calibri" w:cs="Calibri"/>
          <w:b/>
        </w:rPr>
        <w:t>A.1RM</w:t>
      </w:r>
      <w:r w:rsidRPr="00AF6A7E">
        <w:rPr>
          <w:rFonts w:ascii="Calibri" w:hAnsi="Calibri" w:cs="Calibri"/>
          <w:b/>
        </w:rPr>
        <w:t>)</w:t>
      </w:r>
      <w:r>
        <w:rPr>
          <w:rFonts w:ascii="Calibri" w:hAnsi="Calibri" w:cs="Calibri"/>
        </w:rPr>
        <w:t>.</w:t>
      </w:r>
    </w:p>
    <w:p w14:paraId="74C33257" w14:textId="77777777" w:rsidR="00A0053D" w:rsidRPr="00AF6A7E" w:rsidRDefault="00A0053D" w:rsidP="00A0053D">
      <w:pPr>
        <w:pStyle w:val="standard"/>
        <w:numPr>
          <w:ilvl w:val="0"/>
          <w:numId w:val="1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AB494B">
        <w:rPr>
          <w:rFonts w:ascii="Calibri" w:hAnsi="Calibri" w:cs="Calibri"/>
          <w:color w:val="000000"/>
          <w:szCs w:val="22"/>
        </w:rPr>
        <w:t>Przeznaczenie</w:t>
      </w:r>
      <w:r w:rsidRPr="00AF6A7E">
        <w:rPr>
          <w:rFonts w:ascii="Calibri" w:hAnsi="Calibri" w:cs="Calibri"/>
          <w:color w:val="000000"/>
          <w:szCs w:val="22"/>
        </w:rPr>
        <w:t xml:space="preserve"> podstawowe: tereny rolne z możliwością realizacji zabudowy zagrodowej.</w:t>
      </w:r>
    </w:p>
    <w:p w14:paraId="7F6F2318" w14:textId="77777777" w:rsidR="00A0053D" w:rsidRPr="00AB494B" w:rsidRDefault="00A0053D" w:rsidP="00A0053D">
      <w:pPr>
        <w:pStyle w:val="standard"/>
        <w:numPr>
          <w:ilvl w:val="0"/>
          <w:numId w:val="1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AB494B">
        <w:rPr>
          <w:rFonts w:ascii="Calibri" w:hAnsi="Calibri" w:cs="Calibri"/>
          <w:color w:val="000000"/>
          <w:szCs w:val="22"/>
        </w:rPr>
        <w:t>Przeznaczenie</w:t>
      </w:r>
      <w:r w:rsidRPr="00AB494B">
        <w:rPr>
          <w:rFonts w:ascii="Calibri" w:hAnsi="Calibri" w:cs="Calibri"/>
          <w:szCs w:val="22"/>
        </w:rPr>
        <w:t xml:space="preserve"> dopuszczalne: </w:t>
      </w:r>
    </w:p>
    <w:p w14:paraId="65A25AB5" w14:textId="77777777" w:rsidR="00A0053D" w:rsidRPr="00AB494B" w:rsidRDefault="00A0053D" w:rsidP="00A0053D">
      <w:pPr>
        <w:numPr>
          <w:ilvl w:val="0"/>
          <w:numId w:val="170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AB494B">
        <w:rPr>
          <w:rFonts w:ascii="Calibri" w:eastAsia="TimesNewRoman" w:hAnsi="Calibri" w:cs="Calibri"/>
          <w:color w:val="000000"/>
          <w:sz w:val="22"/>
          <w:szCs w:val="22"/>
        </w:rPr>
        <w:t>zabudowa związana z przechowalnictwem i przetwórstwem rolno-spożywczym;</w:t>
      </w:r>
    </w:p>
    <w:p w14:paraId="207ECFDC" w14:textId="77777777" w:rsidR="00A0053D" w:rsidRPr="00AB494B" w:rsidRDefault="00A0053D" w:rsidP="00A0053D">
      <w:pPr>
        <w:numPr>
          <w:ilvl w:val="0"/>
          <w:numId w:val="170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AB494B">
        <w:rPr>
          <w:rFonts w:ascii="Calibri" w:eastAsia="TimesNewRoman" w:hAnsi="Calibri" w:cs="Calibri"/>
          <w:color w:val="000000"/>
          <w:sz w:val="22"/>
          <w:szCs w:val="22"/>
        </w:rPr>
        <w:t>zabudowa mieszkaniowa jednorodzinna w ramach zabudowy zagrodowej;</w:t>
      </w:r>
    </w:p>
    <w:p w14:paraId="3BF8F94C" w14:textId="77777777" w:rsidR="00A0053D" w:rsidRPr="00AB494B" w:rsidRDefault="00A0053D" w:rsidP="00A0053D">
      <w:pPr>
        <w:numPr>
          <w:ilvl w:val="0"/>
          <w:numId w:val="170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AB494B">
        <w:rPr>
          <w:rFonts w:ascii="Calibri" w:eastAsia="TimesNewRoman" w:hAnsi="Calibri" w:cs="Calibri"/>
          <w:color w:val="000000"/>
          <w:sz w:val="22"/>
          <w:szCs w:val="22"/>
        </w:rPr>
        <w:t>prowadzenie usług agroturystycznych.</w:t>
      </w:r>
    </w:p>
    <w:p w14:paraId="5980B24C" w14:textId="77777777" w:rsidR="00A0053D" w:rsidRPr="00AB494B" w:rsidRDefault="00A0053D" w:rsidP="00A0053D">
      <w:pPr>
        <w:pStyle w:val="standard"/>
        <w:numPr>
          <w:ilvl w:val="0"/>
          <w:numId w:val="1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AB494B">
        <w:rPr>
          <w:rFonts w:ascii="Calibri" w:hAnsi="Calibri" w:cs="Calibri"/>
          <w:color w:val="000000"/>
          <w:szCs w:val="22"/>
        </w:rPr>
        <w:t>Przeznaczenie</w:t>
      </w:r>
      <w:r w:rsidRPr="00AB494B">
        <w:rPr>
          <w:rFonts w:ascii="Calibri" w:hAnsi="Calibri" w:cs="Calibri"/>
          <w:szCs w:val="22"/>
        </w:rPr>
        <w:t xml:space="preserve"> towarzyszące: </w:t>
      </w:r>
    </w:p>
    <w:p w14:paraId="3944F7B5" w14:textId="77777777" w:rsidR="00A0053D" w:rsidRPr="00AB494B" w:rsidRDefault="00A0053D" w:rsidP="00A0053D">
      <w:pPr>
        <w:numPr>
          <w:ilvl w:val="0"/>
          <w:numId w:val="1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494B">
        <w:rPr>
          <w:rFonts w:ascii="Calibri" w:hAnsi="Calibri" w:cs="Calibri"/>
          <w:color w:val="000000"/>
          <w:sz w:val="22"/>
          <w:szCs w:val="22"/>
        </w:rPr>
        <w:t xml:space="preserve">rowy odprowadzające okresowe wody opadowe, rowy melioracyjne, przepusty; </w:t>
      </w:r>
    </w:p>
    <w:p w14:paraId="25DFBC63" w14:textId="77777777" w:rsidR="00A0053D" w:rsidRPr="00AB494B" w:rsidRDefault="00A0053D" w:rsidP="00A0053D">
      <w:pPr>
        <w:numPr>
          <w:ilvl w:val="0"/>
          <w:numId w:val="1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494B">
        <w:rPr>
          <w:rFonts w:ascii="Calibri" w:hAnsi="Calibri" w:cs="Calibri"/>
          <w:color w:val="000000"/>
          <w:sz w:val="22"/>
          <w:szCs w:val="22"/>
        </w:rPr>
        <w:t>wody powierzchniowe (cieki, stawy, zbiorniki) oraz urządzenia wodne w korytach cieków wodnych;</w:t>
      </w:r>
    </w:p>
    <w:p w14:paraId="134AEF72" w14:textId="77777777" w:rsidR="00A0053D" w:rsidRPr="00AB494B" w:rsidRDefault="00A0053D" w:rsidP="00A0053D">
      <w:pPr>
        <w:numPr>
          <w:ilvl w:val="0"/>
          <w:numId w:val="1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494B">
        <w:rPr>
          <w:rFonts w:ascii="Calibri" w:eastAsia="TimesNewRoman" w:hAnsi="Calibri" w:cs="Calibri"/>
          <w:color w:val="000000"/>
          <w:sz w:val="22"/>
          <w:szCs w:val="22"/>
        </w:rPr>
        <w:t>drogi dojazdowe do pól;</w:t>
      </w:r>
    </w:p>
    <w:p w14:paraId="3CD094D9" w14:textId="77777777" w:rsidR="00A0053D" w:rsidRPr="00AB494B" w:rsidRDefault="00A0053D" w:rsidP="00A0053D">
      <w:pPr>
        <w:numPr>
          <w:ilvl w:val="0"/>
          <w:numId w:val="1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494B">
        <w:rPr>
          <w:rFonts w:ascii="Calibri" w:eastAsia="TimesNewRoman" w:hAnsi="Calibri" w:cs="Calibri"/>
          <w:color w:val="000000"/>
          <w:sz w:val="22"/>
          <w:szCs w:val="22"/>
        </w:rPr>
        <w:t xml:space="preserve">sieci </w:t>
      </w:r>
      <w:r w:rsidRPr="00AB494B">
        <w:rPr>
          <w:rFonts w:ascii="Calibri" w:hAnsi="Calibri" w:cs="Calibri"/>
          <w:color w:val="000000"/>
          <w:sz w:val="22"/>
          <w:szCs w:val="22"/>
        </w:rPr>
        <w:t>infrastruktury technicznej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28EB17A9" w14:textId="77777777" w:rsidR="00A0053D" w:rsidRPr="00AB494B" w:rsidRDefault="00A0053D" w:rsidP="00A0053D">
      <w:pPr>
        <w:numPr>
          <w:ilvl w:val="0"/>
          <w:numId w:val="1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494B">
        <w:rPr>
          <w:rFonts w:ascii="Calibri" w:hAnsi="Calibri" w:cs="Calibri"/>
          <w:color w:val="000000"/>
          <w:sz w:val="22"/>
          <w:szCs w:val="22"/>
        </w:rPr>
        <w:t>zgodnie z przepisami odrębnymi związanymi z ochroną gruntów rolnych i leśnych:</w:t>
      </w:r>
    </w:p>
    <w:p w14:paraId="5DF7652A" w14:textId="77777777" w:rsidR="00A0053D" w:rsidRPr="00AB494B" w:rsidRDefault="00A0053D" w:rsidP="00A0053D">
      <w:pPr>
        <w:numPr>
          <w:ilvl w:val="0"/>
          <w:numId w:val="17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494B">
        <w:rPr>
          <w:rFonts w:ascii="Calibri" w:eastAsia="TimesNewRoman" w:hAnsi="Calibri" w:cs="Calibri"/>
          <w:color w:val="000000"/>
          <w:sz w:val="22"/>
          <w:szCs w:val="22"/>
        </w:rPr>
        <w:t>terenowe</w:t>
      </w:r>
      <w:r w:rsidRPr="00AB494B">
        <w:rPr>
          <w:rFonts w:ascii="Calibri" w:hAnsi="Calibri" w:cs="Calibri"/>
          <w:color w:val="000000"/>
          <w:sz w:val="22"/>
          <w:szCs w:val="22"/>
        </w:rPr>
        <w:t xml:space="preserve"> urządzenia </w:t>
      </w:r>
      <w:r>
        <w:rPr>
          <w:rFonts w:ascii="Calibri" w:hAnsi="Calibri" w:cs="Calibri"/>
          <w:color w:val="000000"/>
          <w:sz w:val="22"/>
          <w:szCs w:val="22"/>
        </w:rPr>
        <w:t>sportowo-rekreacyjne</w:t>
      </w:r>
      <w:r w:rsidRPr="00AB494B">
        <w:rPr>
          <w:rFonts w:ascii="Calibri" w:hAnsi="Calibri" w:cs="Calibri"/>
          <w:color w:val="000000"/>
          <w:sz w:val="22"/>
          <w:szCs w:val="22"/>
        </w:rPr>
        <w:t>;</w:t>
      </w:r>
    </w:p>
    <w:p w14:paraId="76F0F3FD" w14:textId="77777777" w:rsidR="00A0053D" w:rsidRPr="00AB494B" w:rsidRDefault="00A0053D" w:rsidP="00A0053D">
      <w:pPr>
        <w:numPr>
          <w:ilvl w:val="0"/>
          <w:numId w:val="17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494B">
        <w:rPr>
          <w:rFonts w:ascii="Calibri" w:eastAsia="TimesNewRoman" w:hAnsi="Calibri" w:cs="Calibri"/>
          <w:color w:val="000000"/>
          <w:sz w:val="22"/>
          <w:szCs w:val="22"/>
        </w:rPr>
        <w:t xml:space="preserve">drogi wewnętrzne, </w:t>
      </w:r>
      <w:r>
        <w:rPr>
          <w:rFonts w:ascii="Calibri" w:eastAsia="TimesNewRoman" w:hAnsi="Calibri" w:cs="Calibri"/>
          <w:color w:val="000000"/>
          <w:sz w:val="22"/>
          <w:szCs w:val="22"/>
        </w:rPr>
        <w:t>ciągi pieszo-jezdne</w:t>
      </w:r>
      <w:r w:rsidRPr="00AB494B">
        <w:rPr>
          <w:rFonts w:ascii="Calibri" w:eastAsia="TimesNewRoman" w:hAnsi="Calibri" w:cs="Calibri"/>
          <w:color w:val="000000"/>
          <w:sz w:val="22"/>
          <w:szCs w:val="22"/>
        </w:rPr>
        <w:t>, trasy rowerowe</w:t>
      </w:r>
      <w:r w:rsidRPr="00AB494B">
        <w:rPr>
          <w:rFonts w:ascii="Calibri" w:hAnsi="Calibri" w:cs="Calibri"/>
          <w:color w:val="000000"/>
          <w:sz w:val="22"/>
          <w:szCs w:val="22"/>
        </w:rPr>
        <w:t>;</w:t>
      </w:r>
    </w:p>
    <w:p w14:paraId="14CD3B28" w14:textId="77777777" w:rsidR="00A0053D" w:rsidRPr="00AB494B" w:rsidRDefault="00A0053D" w:rsidP="00A0053D">
      <w:pPr>
        <w:numPr>
          <w:ilvl w:val="0"/>
          <w:numId w:val="17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B494B">
        <w:rPr>
          <w:rFonts w:ascii="Calibri" w:hAnsi="Calibri" w:cs="Calibri"/>
          <w:color w:val="000000"/>
          <w:sz w:val="22"/>
          <w:szCs w:val="22"/>
        </w:rPr>
        <w:t>naziemne obiekty i urządzenia infrastruktury technicznej.</w:t>
      </w:r>
    </w:p>
    <w:p w14:paraId="206325F4" w14:textId="77777777" w:rsidR="00A0053D" w:rsidRPr="00AB494B" w:rsidRDefault="00A0053D" w:rsidP="00A0053D">
      <w:pPr>
        <w:pStyle w:val="standard"/>
        <w:numPr>
          <w:ilvl w:val="0"/>
          <w:numId w:val="1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AB494B">
        <w:rPr>
          <w:rFonts w:ascii="Calibri" w:hAnsi="Calibri" w:cs="Calibri"/>
          <w:color w:val="000000"/>
          <w:szCs w:val="22"/>
        </w:rPr>
        <w:t>Ustala</w:t>
      </w:r>
      <w:r w:rsidRPr="00AB494B">
        <w:rPr>
          <w:rFonts w:ascii="Calibri" w:hAnsi="Calibri" w:cs="Calibri"/>
          <w:szCs w:val="22"/>
        </w:rPr>
        <w:t xml:space="preserve"> się następujące zasady zagospodarowania terenu: </w:t>
      </w:r>
    </w:p>
    <w:p w14:paraId="16B3D2DE" w14:textId="77777777" w:rsidR="00A0053D" w:rsidRPr="00AB494B" w:rsidRDefault="00A0053D" w:rsidP="00A0053D">
      <w:pPr>
        <w:numPr>
          <w:ilvl w:val="0"/>
          <w:numId w:val="17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721D7">
        <w:rPr>
          <w:rFonts w:ascii="Calibri" w:hAnsi="Calibri" w:cs="Calibri"/>
          <w:color w:val="000000"/>
          <w:sz w:val="22"/>
          <w:szCs w:val="22"/>
        </w:rPr>
        <w:t>zabudowa</w:t>
      </w:r>
      <w:r w:rsidRPr="00AB494B">
        <w:rPr>
          <w:rFonts w:ascii="Calibri" w:hAnsi="Calibri" w:cs="Calibri"/>
          <w:sz w:val="22"/>
          <w:szCs w:val="22"/>
        </w:rPr>
        <w:t xml:space="preserve"> związana z mieszkalnictwem – jak dla terenów </w:t>
      </w:r>
      <w:r w:rsidRPr="00AB494B">
        <w:rPr>
          <w:rFonts w:ascii="Calibri" w:hAnsi="Calibri" w:cs="Calibri"/>
          <w:b/>
          <w:sz w:val="22"/>
          <w:szCs w:val="22"/>
        </w:rPr>
        <w:t>M</w:t>
      </w:r>
      <w:r>
        <w:rPr>
          <w:rFonts w:ascii="Calibri" w:hAnsi="Calibri" w:cs="Calibri"/>
          <w:b/>
          <w:sz w:val="22"/>
          <w:szCs w:val="22"/>
        </w:rPr>
        <w:t>M</w:t>
      </w:r>
      <w:r w:rsidRPr="00AB494B">
        <w:rPr>
          <w:rFonts w:ascii="Calibri" w:hAnsi="Calibri" w:cs="Calibri"/>
          <w:b/>
          <w:sz w:val="22"/>
          <w:szCs w:val="22"/>
        </w:rPr>
        <w:t>1</w:t>
      </w:r>
      <w:r w:rsidRPr="00AB494B">
        <w:rPr>
          <w:rFonts w:ascii="Calibri" w:hAnsi="Calibri" w:cs="Calibri"/>
          <w:sz w:val="22"/>
          <w:szCs w:val="22"/>
        </w:rPr>
        <w:t>;</w:t>
      </w:r>
    </w:p>
    <w:p w14:paraId="0BAD3E3B" w14:textId="77777777" w:rsidR="00A0053D" w:rsidRPr="00AB494B" w:rsidRDefault="00A0053D" w:rsidP="00A0053D">
      <w:pPr>
        <w:numPr>
          <w:ilvl w:val="0"/>
          <w:numId w:val="17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B494B">
        <w:rPr>
          <w:rFonts w:ascii="Calibri" w:hAnsi="Calibri" w:cs="Calibri"/>
          <w:sz w:val="22"/>
          <w:szCs w:val="22"/>
        </w:rPr>
        <w:t xml:space="preserve">nie </w:t>
      </w:r>
      <w:r w:rsidRPr="00B721D7">
        <w:rPr>
          <w:rFonts w:ascii="Calibri" w:hAnsi="Calibri" w:cs="Calibri"/>
          <w:color w:val="000000"/>
          <w:sz w:val="22"/>
          <w:szCs w:val="22"/>
        </w:rPr>
        <w:t>określa</w:t>
      </w:r>
      <w:r w:rsidRPr="00AB494B">
        <w:rPr>
          <w:rFonts w:ascii="Calibri" w:hAnsi="Calibri" w:cs="Calibri"/>
          <w:sz w:val="22"/>
          <w:szCs w:val="22"/>
        </w:rPr>
        <w:t xml:space="preserve"> się formy architektonicznej (w tym wysokości i kształtu dachów) dla obiektów związanych z produkcją rolniczą, przechowalnictwem, przetwórstwem rolno-spożywczym oraz dla garaży i wiat na sprzęt rolniczy; obiekty należy kształtować zgodnie z wymogami konstrukcyjnymi i funkcjonalnymi prowadzonej działalności. </w:t>
      </w:r>
    </w:p>
    <w:p w14:paraId="10391E06" w14:textId="77777777" w:rsidR="00A0053D" w:rsidRPr="00F90876" w:rsidRDefault="00A0053D" w:rsidP="00A0053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7A4195AE" w14:textId="5A589EE1" w:rsidR="00A0053D" w:rsidRPr="00F90876" w:rsidRDefault="00A0053D" w:rsidP="00A0053D">
      <w:pPr>
        <w:pStyle w:val="standard"/>
        <w:numPr>
          <w:ilvl w:val="0"/>
          <w:numId w:val="12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 terenach </w:t>
      </w:r>
      <w:r w:rsidRPr="00A0053D">
        <w:rPr>
          <w:rFonts w:ascii="Calibri" w:hAnsi="Calibri" w:cs="Calibri"/>
          <w:b/>
          <w:szCs w:val="22"/>
        </w:rPr>
        <w:t>A.1RM:</w:t>
      </w:r>
    </w:p>
    <w:p w14:paraId="41183BAE" w14:textId="77777777" w:rsidR="00A0053D" w:rsidRPr="00DC731A" w:rsidRDefault="00A0053D" w:rsidP="00A0053D">
      <w:pPr>
        <w:numPr>
          <w:ilvl w:val="0"/>
          <w:numId w:val="15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35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% powierzchni działki budowlanej, </w:t>
      </w:r>
    </w:p>
    <w:p w14:paraId="59B66BA2" w14:textId="77777777" w:rsidR="00A0053D" w:rsidRPr="00DC731A" w:rsidRDefault="00A0053D" w:rsidP="00A0053D">
      <w:pPr>
        <w:numPr>
          <w:ilvl w:val="0"/>
          <w:numId w:val="15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45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% powierzchni działki budowlanej.</w:t>
      </w:r>
    </w:p>
    <w:p w14:paraId="464C157F" w14:textId="77777777" w:rsidR="00A0053D" w:rsidRPr="00DC731A" w:rsidRDefault="00A0053D" w:rsidP="00A0053D">
      <w:pPr>
        <w:numPr>
          <w:ilvl w:val="0"/>
          <w:numId w:val="15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0</w:t>
      </w: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6FE17556" w14:textId="77777777" w:rsidR="00A0053D" w:rsidRPr="005B0481" w:rsidRDefault="00A0053D" w:rsidP="00A0053D">
      <w:pPr>
        <w:numPr>
          <w:ilvl w:val="0"/>
          <w:numId w:val="157"/>
        </w:numPr>
        <w:jc w:val="both"/>
        <w:rPr>
          <w:rFonts w:ascii="Calibri" w:hAnsi="Calibri" w:cs="Calibri"/>
          <w:color w:val="000000"/>
          <w:szCs w:val="22"/>
        </w:rPr>
      </w:pPr>
      <w:r w:rsidRPr="00DC731A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0,7;</w:t>
      </w:r>
    </w:p>
    <w:p w14:paraId="375F5A08" w14:textId="77777777" w:rsidR="00A0053D" w:rsidRPr="00D50748" w:rsidRDefault="00A0053D" w:rsidP="00A0053D">
      <w:pPr>
        <w:pStyle w:val="standard"/>
        <w:numPr>
          <w:ilvl w:val="0"/>
          <w:numId w:val="1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AB494B">
        <w:rPr>
          <w:rFonts w:ascii="Calibri" w:hAnsi="Calibri" w:cs="Calibri"/>
          <w:color w:val="000000"/>
          <w:szCs w:val="22"/>
        </w:rPr>
        <w:t>Nakazuje</w:t>
      </w:r>
      <w:r w:rsidRPr="00AF6A7E">
        <w:rPr>
          <w:rFonts w:ascii="Calibri" w:hAnsi="Calibri" w:cs="Calibri"/>
          <w:color w:val="000000"/>
          <w:szCs w:val="22"/>
        </w:rPr>
        <w:t xml:space="preserve"> się sposób zagospodarowania terenu zapewniający możliwość gromadzenia odpadów przed ich wywozem, z zabezpieczeniem przed zanieczyszczeniem wód i gruntu.</w:t>
      </w:r>
    </w:p>
    <w:p w14:paraId="600DAD10" w14:textId="77777777" w:rsidR="00A0053D" w:rsidRDefault="00A0053D" w:rsidP="00A0053D">
      <w:pPr>
        <w:pStyle w:val="standard"/>
        <w:numPr>
          <w:ilvl w:val="0"/>
          <w:numId w:val="1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Cs w:val="22"/>
        </w:rPr>
      </w:pPr>
      <w:r w:rsidRPr="00D50748">
        <w:rPr>
          <w:rFonts w:ascii="Calibri" w:hAnsi="Calibri" w:cs="Calibri"/>
          <w:color w:val="000000"/>
          <w:szCs w:val="22"/>
        </w:rPr>
        <w:lastRenderedPageBreak/>
        <w:t>Ścieki technologiczne</w:t>
      </w:r>
      <w:r w:rsidRPr="00D50748">
        <w:rPr>
          <w:rFonts w:ascii="Calibri" w:hAnsi="Calibri" w:cs="Calibri"/>
          <w:szCs w:val="22"/>
        </w:rPr>
        <w:t xml:space="preserve"> przed ich zrzutem do odbiorników muszą spełniać warunki określone przepisami odr</w:t>
      </w:r>
      <w:r w:rsidRPr="00AB494B">
        <w:rPr>
          <w:rFonts w:ascii="Calibri" w:hAnsi="Calibri" w:cs="Calibri"/>
          <w:szCs w:val="22"/>
        </w:rPr>
        <w:t>ębnymi.</w:t>
      </w:r>
    </w:p>
    <w:p w14:paraId="01E2BCFF" w14:textId="77777777" w:rsidR="003D2119" w:rsidRPr="00F90876" w:rsidRDefault="003D211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256D0DD6" w14:textId="77777777" w:rsidR="00BD63BA" w:rsidRPr="00F90876" w:rsidRDefault="00BD63BA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3B897FE" w14:textId="31CF2CEE" w:rsidR="00652F72" w:rsidRPr="00F90876" w:rsidRDefault="00652F72" w:rsidP="00652F72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hAnsi="Calibri" w:cs="Calibri"/>
          <w:b/>
          <w:color w:val="000000" w:themeColor="text1"/>
          <w:szCs w:val="22"/>
        </w:rPr>
        <w:t>§3</w:t>
      </w:r>
      <w:r w:rsidR="00A0053D">
        <w:rPr>
          <w:rFonts w:ascii="Calibri" w:hAnsi="Calibri" w:cs="Calibri"/>
          <w:b/>
          <w:color w:val="000000" w:themeColor="text1"/>
          <w:szCs w:val="22"/>
        </w:rPr>
        <w:t>3</w:t>
      </w:r>
      <w:r w:rsidRPr="00F90876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0F7B0D7A" w14:textId="02CA0486" w:rsidR="00E27A4A" w:rsidRPr="00DB2E50" w:rsidRDefault="00E27A4A" w:rsidP="00E27A4A">
      <w:pPr>
        <w:pStyle w:val="standard"/>
        <w:numPr>
          <w:ilvl w:val="0"/>
          <w:numId w:val="1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 xml:space="preserve">Wyznacza się </w:t>
      </w:r>
      <w:r w:rsidRPr="00DB2E50">
        <w:rPr>
          <w:rFonts w:ascii="Calibri" w:hAnsi="Calibri" w:cs="Calibri"/>
          <w:b/>
          <w:szCs w:val="22"/>
        </w:rPr>
        <w:t xml:space="preserve">TERENY ZABUDOWY PRODUKCYJNO-USŁUGOWEJ </w:t>
      </w:r>
      <w:r>
        <w:rPr>
          <w:rFonts w:ascii="Calibri" w:hAnsi="Calibri" w:cs="Calibri"/>
          <w:b/>
          <w:szCs w:val="22"/>
        </w:rPr>
        <w:t xml:space="preserve"> </w:t>
      </w:r>
      <w:r w:rsidRPr="00DB2E50">
        <w:rPr>
          <w:rFonts w:ascii="Calibri" w:hAnsi="Calibri" w:cs="Calibri"/>
          <w:b/>
          <w:szCs w:val="22"/>
        </w:rPr>
        <w:t>(PU: A.1PU)</w:t>
      </w:r>
      <w:r w:rsidRPr="00DB2E50">
        <w:rPr>
          <w:rFonts w:ascii="Calibri" w:hAnsi="Calibri" w:cs="Calibri"/>
          <w:szCs w:val="22"/>
        </w:rPr>
        <w:t>.</w:t>
      </w:r>
    </w:p>
    <w:p w14:paraId="7EC0B8FD" w14:textId="77777777" w:rsidR="00E27A4A" w:rsidRPr="00DB2E50" w:rsidRDefault="00E27A4A" w:rsidP="00E27A4A">
      <w:pPr>
        <w:pStyle w:val="standard"/>
        <w:numPr>
          <w:ilvl w:val="0"/>
          <w:numId w:val="1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Przeznaczenie podstawowe: zabudowa produkcyjna </w:t>
      </w:r>
      <w:r w:rsidRPr="00DB2E50">
        <w:rPr>
          <w:rFonts w:ascii="Calibri" w:hAnsi="Calibri" w:cs="Calibri"/>
          <w:color w:val="000000" w:themeColor="text1"/>
          <w:szCs w:val="22"/>
        </w:rPr>
        <w:t xml:space="preserve">związana z funkcjonowaniem tartaku. </w:t>
      </w:r>
    </w:p>
    <w:p w14:paraId="4285C08A" w14:textId="77777777" w:rsidR="00E27A4A" w:rsidRPr="00DB2E50" w:rsidRDefault="00E27A4A" w:rsidP="00E27A4A">
      <w:pPr>
        <w:pStyle w:val="standard"/>
        <w:numPr>
          <w:ilvl w:val="0"/>
          <w:numId w:val="1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szCs w:val="22"/>
        </w:rPr>
        <w:t>Przeznaczenia dopuszczalne:</w:t>
      </w:r>
    </w:p>
    <w:p w14:paraId="20384713" w14:textId="183AD452" w:rsidR="00E27A4A" w:rsidRPr="00DB2E50" w:rsidRDefault="00E27A4A" w:rsidP="00E27A4A">
      <w:pPr>
        <w:pStyle w:val="standard"/>
        <w:numPr>
          <w:ilvl w:val="0"/>
          <w:numId w:val="6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obiekty administracyjne, usługowe</w:t>
      </w:r>
      <w:r w:rsidR="00F572C7">
        <w:rPr>
          <w:rFonts w:ascii="Calibri" w:hAnsi="Calibri" w:cs="Calibri"/>
          <w:szCs w:val="22"/>
        </w:rPr>
        <w:t>;</w:t>
      </w:r>
      <w:r w:rsidRPr="00DB2E50">
        <w:rPr>
          <w:rFonts w:ascii="Calibri" w:hAnsi="Calibri" w:cs="Calibri"/>
          <w:szCs w:val="22"/>
        </w:rPr>
        <w:t xml:space="preserve"> </w:t>
      </w:r>
    </w:p>
    <w:p w14:paraId="2A0B6EAF" w14:textId="77777777" w:rsidR="00E27A4A" w:rsidRPr="00DB2E50" w:rsidRDefault="00E27A4A" w:rsidP="00E27A4A">
      <w:pPr>
        <w:pStyle w:val="standard"/>
        <w:numPr>
          <w:ilvl w:val="0"/>
          <w:numId w:val="6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 xml:space="preserve">place manewrowe, składowe. </w:t>
      </w:r>
    </w:p>
    <w:p w14:paraId="13A1EDB1" w14:textId="77777777" w:rsidR="00E27A4A" w:rsidRPr="00DB2E50" w:rsidRDefault="00E27A4A" w:rsidP="00E27A4A">
      <w:pPr>
        <w:pStyle w:val="standard"/>
        <w:keepNext/>
        <w:numPr>
          <w:ilvl w:val="0"/>
          <w:numId w:val="168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46286908" w14:textId="77777777" w:rsidR="00E27A4A" w:rsidRPr="00DB2E50" w:rsidRDefault="00E27A4A" w:rsidP="00E27A4A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1752278F" w14:textId="77777777" w:rsidR="00E27A4A" w:rsidRPr="00DB2E50" w:rsidRDefault="00E27A4A" w:rsidP="00E27A4A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dojazdy, ciągi pieszo-jezdne, ciągi piesze;</w:t>
      </w:r>
    </w:p>
    <w:p w14:paraId="45C44FA6" w14:textId="77777777" w:rsidR="00E27A4A" w:rsidRPr="00DB2E50" w:rsidRDefault="00E27A4A" w:rsidP="00E27A4A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miejsca postojowe; </w:t>
      </w:r>
    </w:p>
    <w:p w14:paraId="17305DB6" w14:textId="77777777" w:rsidR="00E27A4A" w:rsidRPr="00DB2E50" w:rsidRDefault="00E27A4A" w:rsidP="00E27A4A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garaże, wiaty, budynki gospodarcze;</w:t>
      </w:r>
    </w:p>
    <w:p w14:paraId="3587D0C1" w14:textId="77777777" w:rsidR="00E27A4A" w:rsidRPr="00DB2E50" w:rsidRDefault="00E27A4A" w:rsidP="00E27A4A">
      <w:pPr>
        <w:numPr>
          <w:ilvl w:val="0"/>
          <w:numId w:val="6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obiekty, sieci i urządzenia infrastruktury technicznej.</w:t>
      </w:r>
    </w:p>
    <w:p w14:paraId="36605A73" w14:textId="77777777" w:rsidR="00E27A4A" w:rsidRPr="00DB2E50" w:rsidRDefault="00E27A4A" w:rsidP="00E27A4A">
      <w:pPr>
        <w:pStyle w:val="standard"/>
        <w:numPr>
          <w:ilvl w:val="0"/>
          <w:numId w:val="1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Zakazuje się </w:t>
      </w:r>
      <w:r w:rsidRPr="00DB2E50">
        <w:rPr>
          <w:rFonts w:ascii="Calibri" w:hAnsi="Calibri" w:cs="Calibri"/>
          <w:color w:val="000000" w:themeColor="text1"/>
          <w:szCs w:val="22"/>
        </w:rPr>
        <w:t>realizacji urządzeń pozyskujących energię z wiatru oraz z biogazu.</w:t>
      </w:r>
    </w:p>
    <w:p w14:paraId="297ABB8E" w14:textId="77777777" w:rsidR="00E27A4A" w:rsidRPr="00DB2E50" w:rsidRDefault="00E27A4A" w:rsidP="00E27A4A">
      <w:pPr>
        <w:pStyle w:val="standard"/>
        <w:numPr>
          <w:ilvl w:val="0"/>
          <w:numId w:val="1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zasady zagospodarowania terenu jak dla terenów </w:t>
      </w:r>
      <w:r w:rsidRPr="00DB2E50">
        <w:rPr>
          <w:rFonts w:ascii="Calibri" w:hAnsi="Calibri" w:cs="Calibri"/>
          <w:b/>
          <w:color w:val="000000"/>
          <w:szCs w:val="22"/>
        </w:rPr>
        <w:t>U</w:t>
      </w:r>
      <w:r w:rsidRPr="00DB2E50">
        <w:rPr>
          <w:rFonts w:ascii="Calibri" w:hAnsi="Calibri" w:cs="Calibri"/>
          <w:color w:val="000000"/>
          <w:szCs w:val="22"/>
        </w:rPr>
        <w:t>.</w:t>
      </w:r>
    </w:p>
    <w:p w14:paraId="6479FEE4" w14:textId="77777777" w:rsidR="00E27A4A" w:rsidRPr="00DB2E50" w:rsidRDefault="00E27A4A" w:rsidP="00E27A4A">
      <w:pPr>
        <w:pStyle w:val="standard"/>
        <w:numPr>
          <w:ilvl w:val="0"/>
          <w:numId w:val="1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Wskaźniki maksymalnej powierzchni zabudowy, minimalnej powierzchni biologicznie czynnej oraz maksymalnej intensywności zabudowy działek budowlanych: </w:t>
      </w:r>
    </w:p>
    <w:p w14:paraId="37345588" w14:textId="77777777" w:rsidR="00E27A4A" w:rsidRPr="00DB2E50" w:rsidRDefault="00E27A4A" w:rsidP="00E27A4A">
      <w:pPr>
        <w:pStyle w:val="Akapitzlist"/>
        <w:numPr>
          <w:ilvl w:val="0"/>
          <w:numId w:val="169"/>
        </w:numPr>
        <w:spacing w:line="276" w:lineRule="auto"/>
        <w:jc w:val="both"/>
        <w:rPr>
          <w:rFonts w:eastAsia="TimesNewRoman" w:cs="Calibri"/>
          <w:color w:val="000000"/>
        </w:rPr>
      </w:pPr>
      <w:r w:rsidRPr="00DB2E50">
        <w:rPr>
          <w:rFonts w:cs="Calibri"/>
          <w:color w:val="000000"/>
        </w:rPr>
        <w:t>maksymalny</w:t>
      </w:r>
      <w:r w:rsidRPr="00DB2E50">
        <w:rPr>
          <w:rFonts w:eastAsia="TimesNewRoman" w:cs="Calibri"/>
          <w:color w:val="000000"/>
        </w:rPr>
        <w:t xml:space="preserve"> wskaźnik powierzchni zabudowy – 60%;</w:t>
      </w:r>
    </w:p>
    <w:p w14:paraId="6DC2210A" w14:textId="77777777" w:rsidR="00E27A4A" w:rsidRPr="00DB2E50" w:rsidRDefault="00E27A4A" w:rsidP="00E27A4A">
      <w:pPr>
        <w:pStyle w:val="Akapitzlist"/>
        <w:numPr>
          <w:ilvl w:val="0"/>
          <w:numId w:val="169"/>
        </w:numPr>
        <w:spacing w:line="276" w:lineRule="auto"/>
        <w:jc w:val="both"/>
        <w:rPr>
          <w:rFonts w:eastAsia="TimesNewRoman" w:cs="Calibri"/>
          <w:color w:val="000000"/>
        </w:rPr>
      </w:pPr>
      <w:r w:rsidRPr="00DB2E50">
        <w:rPr>
          <w:rFonts w:cs="Calibri"/>
          <w:color w:val="000000"/>
        </w:rPr>
        <w:t>minimalny</w:t>
      </w:r>
      <w:r w:rsidRPr="00DB2E50">
        <w:rPr>
          <w:rFonts w:eastAsia="TimesNewRoman" w:cs="Calibri"/>
          <w:color w:val="000000"/>
        </w:rPr>
        <w:t xml:space="preserve"> wskaźnik powierzchni biologicznie czynnej – 30%;</w:t>
      </w:r>
    </w:p>
    <w:p w14:paraId="4B7A6648" w14:textId="77777777" w:rsidR="00E27A4A" w:rsidRPr="00DB2E50" w:rsidRDefault="00E27A4A" w:rsidP="00E27A4A">
      <w:pPr>
        <w:pStyle w:val="Akapitzlist"/>
        <w:numPr>
          <w:ilvl w:val="0"/>
          <w:numId w:val="169"/>
        </w:numPr>
        <w:spacing w:after="0" w:line="276" w:lineRule="auto"/>
        <w:jc w:val="both"/>
        <w:rPr>
          <w:rFonts w:eastAsia="TimesNewRoman" w:cs="Calibri"/>
          <w:color w:val="000000"/>
        </w:rPr>
      </w:pPr>
      <w:r w:rsidRPr="00DB2E50">
        <w:rPr>
          <w:rFonts w:eastAsia="TimesNewRoman" w:cs="Calibri"/>
          <w:color w:val="000000"/>
        </w:rPr>
        <w:t xml:space="preserve">maksymalny wskaźnik intensywności zabudowy – 1,5. </w:t>
      </w:r>
    </w:p>
    <w:p w14:paraId="31B2B67E" w14:textId="77777777" w:rsidR="00E27A4A" w:rsidRPr="00DB2E50" w:rsidRDefault="00E27A4A" w:rsidP="00E27A4A">
      <w:pPr>
        <w:pStyle w:val="standard"/>
        <w:numPr>
          <w:ilvl w:val="0"/>
          <w:numId w:val="1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Dla istniejącej zabudowy  ustala się możliwość zmian w zagospodarowaniu jedynie w sytuacjach gdy  nie zostaną przekroczone ustalone wskaźniki i parametry zabudowy ustalone  w ust. 6 i 7; dla sytuacji  gdy ustalone wskaźniki i parametry są już przekroczone utrzymuje się stan istniejący.</w:t>
      </w:r>
      <w:r w:rsidRPr="00DB2E50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56B75A30" w14:textId="77777777" w:rsidR="00587C74" w:rsidRPr="00F90876" w:rsidRDefault="00587C74" w:rsidP="00AB494B">
      <w:pPr>
        <w:tabs>
          <w:tab w:val="right" w:pos="284"/>
          <w:tab w:val="left" w:pos="408"/>
        </w:tabs>
        <w:spacing w:line="276" w:lineRule="auto"/>
        <w:ind w:left="408" w:hanging="408"/>
        <w:jc w:val="both"/>
        <w:rPr>
          <w:rFonts w:ascii="Calibri" w:hAnsi="Calibri" w:cs="Calibri"/>
          <w:sz w:val="22"/>
          <w:szCs w:val="22"/>
        </w:rPr>
      </w:pPr>
    </w:p>
    <w:p w14:paraId="4644670A" w14:textId="03796A85" w:rsidR="00085197" w:rsidRPr="00F90876" w:rsidRDefault="0008519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0A56E2" w:rsidRPr="00F90876">
        <w:rPr>
          <w:rFonts w:ascii="Calibri" w:hAnsi="Calibri" w:cs="Calibri"/>
          <w:b/>
          <w:color w:val="000000"/>
          <w:szCs w:val="22"/>
        </w:rPr>
        <w:t>3</w:t>
      </w:r>
      <w:r w:rsidR="002373F4">
        <w:rPr>
          <w:rFonts w:ascii="Calibri" w:hAnsi="Calibri" w:cs="Calibri"/>
          <w:b/>
          <w:color w:val="000000"/>
          <w:szCs w:val="22"/>
        </w:rPr>
        <w:t>4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4931B26A" w14:textId="77777777" w:rsidR="00122456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>TERENY CMENTARZY (ZC</w:t>
      </w:r>
      <w:r w:rsidR="006E7369" w:rsidRPr="006E7369">
        <w:rPr>
          <w:rFonts w:ascii="Calibri" w:hAnsi="Calibri" w:cs="Calibri"/>
          <w:b/>
          <w:color w:val="000000"/>
          <w:szCs w:val="22"/>
        </w:rPr>
        <w:t xml:space="preserve">: </w:t>
      </w:r>
      <w:r w:rsidR="006E7369" w:rsidRPr="006E7369">
        <w:rPr>
          <w:rFonts w:ascii="Calibri" w:hAnsi="Calibri" w:cs="Calibri"/>
          <w:b/>
          <w:bCs/>
          <w:color w:val="000000" w:themeColor="text1"/>
          <w:szCs w:val="22"/>
        </w:rPr>
        <w:t>A.1ZC</w:t>
      </w:r>
      <w:r w:rsidRPr="006E7369">
        <w:rPr>
          <w:rFonts w:ascii="Calibri" w:hAnsi="Calibri" w:cs="Calibri"/>
          <w:b/>
          <w:color w:val="000000"/>
          <w:szCs w:val="22"/>
        </w:rPr>
        <w:t>)</w:t>
      </w:r>
      <w:r w:rsidRPr="006E7369">
        <w:rPr>
          <w:rFonts w:ascii="Calibri" w:hAnsi="Calibri" w:cs="Calibri"/>
          <w:color w:val="000000"/>
          <w:szCs w:val="22"/>
        </w:rPr>
        <w:t>.</w:t>
      </w:r>
    </w:p>
    <w:p w14:paraId="129666CD" w14:textId="77777777" w:rsidR="00122456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</w:t>
      </w:r>
      <w:r w:rsidR="0048532F">
        <w:rPr>
          <w:rFonts w:ascii="Calibri" w:hAnsi="Calibri" w:cs="Calibri"/>
          <w:color w:val="000000"/>
          <w:szCs w:val="22"/>
        </w:rPr>
        <w:t xml:space="preserve"> - cmentarze</w:t>
      </w:r>
      <w:r w:rsidRPr="00F90876">
        <w:rPr>
          <w:rFonts w:ascii="Calibri" w:hAnsi="Calibri" w:cs="Calibri"/>
          <w:color w:val="000000"/>
          <w:szCs w:val="22"/>
        </w:rPr>
        <w:t>:</w:t>
      </w:r>
    </w:p>
    <w:p w14:paraId="2EF2753B" w14:textId="77777777" w:rsidR="00122456" w:rsidRPr="00F90876" w:rsidRDefault="0048532F" w:rsidP="00B26227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>
        <w:rPr>
          <w:rFonts w:ascii="Calibri" w:eastAsia="TimesNewRoman" w:hAnsi="Calibri" w:cs="Calibri"/>
          <w:color w:val="000000"/>
          <w:sz w:val="22"/>
          <w:szCs w:val="22"/>
        </w:rPr>
        <w:t xml:space="preserve">miejsca pochówku </w:t>
      </w:r>
      <w:r w:rsidR="00D75E03">
        <w:rPr>
          <w:rFonts w:ascii="Calibri" w:eastAsia="TimesNewRoman" w:hAnsi="Calibri" w:cs="Calibri"/>
          <w:color w:val="000000"/>
          <w:sz w:val="22"/>
          <w:szCs w:val="22"/>
        </w:rPr>
        <w:t>–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="00D125E2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groby, </w:t>
      </w:r>
      <w:r w:rsidR="00122456" w:rsidRPr="00F90876">
        <w:rPr>
          <w:rFonts w:ascii="Calibri" w:eastAsia="TimesNewRoman" w:hAnsi="Calibri" w:cs="Calibri"/>
          <w:color w:val="000000"/>
          <w:sz w:val="22"/>
          <w:szCs w:val="22"/>
        </w:rPr>
        <w:t>powierzchnie grzebalne oraz kolumbaria;</w:t>
      </w:r>
    </w:p>
    <w:p w14:paraId="26881919" w14:textId="77777777" w:rsidR="00122456" w:rsidRPr="00F90876" w:rsidRDefault="00122456" w:rsidP="00B26227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elementy organizacji przestrzeni cmentarza i komunikacji wewnętrznej w postaci alei głównych i bocznych, dojść oraz placów – powierzchni akumulacji dla pieszych;</w:t>
      </w:r>
    </w:p>
    <w:p w14:paraId="4E37A48E" w14:textId="77777777" w:rsidR="00122456" w:rsidRPr="00F90876" w:rsidRDefault="00122456" w:rsidP="00B26227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zieleń urządzona.</w:t>
      </w:r>
    </w:p>
    <w:p w14:paraId="47B0B892" w14:textId="77777777" w:rsidR="00122456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61A5A2D6" w14:textId="77777777" w:rsidR="00122456" w:rsidRPr="00F90876" w:rsidRDefault="00122456" w:rsidP="00B26227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kaplice, budynki administracyjnej i gospodarczej obsługi cmentarzy;</w:t>
      </w:r>
    </w:p>
    <w:p w14:paraId="2A64D7DE" w14:textId="77777777" w:rsidR="00122456" w:rsidRPr="00F90876" w:rsidRDefault="00122456" w:rsidP="00B26227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urządzenia i sieci infrastruktury technicznej służące obsłudze cmentarzy;</w:t>
      </w:r>
    </w:p>
    <w:p w14:paraId="79BA173E" w14:textId="77777777" w:rsidR="00122456" w:rsidRPr="00F90876" w:rsidRDefault="00122456" w:rsidP="00B26227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miejsca postojowe.</w:t>
      </w:r>
      <w:r w:rsidR="008C548E"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</w:p>
    <w:p w14:paraId="731A9D2E" w14:textId="77777777" w:rsidR="00122456" w:rsidRPr="00F90876" w:rsidRDefault="00122456" w:rsidP="00B26227">
      <w:pPr>
        <w:pStyle w:val="standard"/>
        <w:keepNext/>
        <w:numPr>
          <w:ilvl w:val="0"/>
          <w:numId w:val="84"/>
        </w:numPr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Ustala się następujące warunki zagospodarowania terenu:</w:t>
      </w:r>
    </w:p>
    <w:p w14:paraId="5F0CF10F" w14:textId="77777777" w:rsidR="00122456" w:rsidRPr="00F90876" w:rsidRDefault="00122456" w:rsidP="00B26227">
      <w:pPr>
        <w:pStyle w:val="standard"/>
        <w:numPr>
          <w:ilvl w:val="1"/>
          <w:numId w:val="8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budynki związane z obsługą kulturową, administracyjną i gospodarczą cmentarza mogą być realizowane jako jedno lub wielofunkcyjne – zawierające opcjonalne połączenie </w:t>
      </w:r>
      <w:r w:rsidR="00D125E2" w:rsidRPr="00F90876">
        <w:rPr>
          <w:rFonts w:ascii="Calibri" w:hAnsi="Calibri" w:cs="Calibri"/>
          <w:color w:val="000000"/>
          <w:szCs w:val="22"/>
        </w:rPr>
        <w:t xml:space="preserve">wymienionych </w:t>
      </w:r>
      <w:r w:rsidRPr="00F90876">
        <w:rPr>
          <w:rFonts w:ascii="Calibri" w:hAnsi="Calibri" w:cs="Calibri"/>
          <w:color w:val="000000"/>
          <w:szCs w:val="22"/>
        </w:rPr>
        <w:t xml:space="preserve">funkcji; </w:t>
      </w:r>
    </w:p>
    <w:p w14:paraId="0E88B654" w14:textId="77777777" w:rsidR="00122456" w:rsidRPr="00F90876" w:rsidRDefault="00122456" w:rsidP="00B26227">
      <w:pPr>
        <w:pStyle w:val="standard"/>
        <w:numPr>
          <w:ilvl w:val="1"/>
          <w:numId w:val="8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powierzchnia zabudowy obiektami przeznaczenia dopuszczalnego, o którym</w:t>
      </w:r>
      <w:r w:rsidR="00F15B59" w:rsidRPr="00F90876">
        <w:rPr>
          <w:rFonts w:ascii="Calibri" w:hAnsi="Calibri" w:cs="Calibri"/>
          <w:color w:val="000000"/>
          <w:szCs w:val="22"/>
        </w:rPr>
        <w:t xml:space="preserve"> mowa w </w:t>
      </w:r>
      <w:r w:rsidRPr="00F90876">
        <w:rPr>
          <w:rFonts w:ascii="Calibri" w:hAnsi="Calibri" w:cs="Calibri"/>
          <w:color w:val="000000"/>
          <w:szCs w:val="22"/>
        </w:rPr>
        <w:t xml:space="preserve">ust. 3 może zajmować maksymalnie 20% powierzchni terenu </w:t>
      </w:r>
      <w:r w:rsidRPr="00F90876">
        <w:rPr>
          <w:rFonts w:ascii="Calibri" w:hAnsi="Calibri" w:cs="Calibri"/>
          <w:b/>
          <w:color w:val="000000"/>
          <w:szCs w:val="22"/>
        </w:rPr>
        <w:t>ZC</w:t>
      </w:r>
      <w:r w:rsidRPr="00F90876">
        <w:rPr>
          <w:rFonts w:ascii="Calibri" w:hAnsi="Calibri" w:cs="Calibri"/>
          <w:color w:val="000000"/>
          <w:szCs w:val="22"/>
        </w:rPr>
        <w:t>;</w:t>
      </w:r>
    </w:p>
    <w:p w14:paraId="2DC75AE1" w14:textId="77777777" w:rsidR="00122456" w:rsidRPr="00F90876" w:rsidRDefault="00122456" w:rsidP="00B26227">
      <w:pPr>
        <w:pStyle w:val="standard"/>
        <w:numPr>
          <w:ilvl w:val="1"/>
          <w:numId w:val="8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lastRenderedPageBreak/>
        <w:t>dla nowej zabudowy - maksymalna wysokość budynków, o których mowa w ust. 3 pkt. 1 może wynosić 1</w:t>
      </w:r>
      <w:r w:rsidR="00D125E2" w:rsidRPr="00F90876">
        <w:rPr>
          <w:rFonts w:ascii="Calibri" w:hAnsi="Calibri" w:cs="Calibri"/>
          <w:color w:val="000000"/>
          <w:szCs w:val="22"/>
        </w:rPr>
        <w:t>2</w:t>
      </w:r>
      <w:r w:rsidRPr="00F90876">
        <w:rPr>
          <w:rFonts w:ascii="Calibri" w:hAnsi="Calibri" w:cs="Calibri"/>
          <w:color w:val="000000"/>
          <w:szCs w:val="22"/>
        </w:rPr>
        <w:t xml:space="preserve">,0 m; </w:t>
      </w:r>
    </w:p>
    <w:p w14:paraId="53F64394" w14:textId="77777777" w:rsidR="00122456" w:rsidRPr="00F90876" w:rsidRDefault="00122456" w:rsidP="00B26227">
      <w:pPr>
        <w:pStyle w:val="standard"/>
        <w:numPr>
          <w:ilvl w:val="1"/>
          <w:numId w:val="8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realizacja obiektów </w:t>
      </w:r>
      <w:proofErr w:type="spellStart"/>
      <w:r w:rsidRPr="00F90876">
        <w:rPr>
          <w:rFonts w:ascii="Calibri" w:hAnsi="Calibri" w:cs="Calibri"/>
          <w:color w:val="000000"/>
          <w:szCs w:val="22"/>
        </w:rPr>
        <w:t>kolumbari</w:t>
      </w:r>
      <w:r w:rsidR="00D125E2" w:rsidRPr="00F90876">
        <w:rPr>
          <w:rFonts w:ascii="Calibri" w:hAnsi="Calibri" w:cs="Calibri"/>
          <w:color w:val="000000"/>
          <w:szCs w:val="22"/>
        </w:rPr>
        <w:t>i</w:t>
      </w:r>
      <w:proofErr w:type="spellEnd"/>
      <w:r w:rsidRPr="00F90876">
        <w:rPr>
          <w:rFonts w:ascii="Calibri" w:hAnsi="Calibri" w:cs="Calibri"/>
          <w:color w:val="000000"/>
          <w:szCs w:val="22"/>
        </w:rPr>
        <w:t xml:space="preserve"> jako obiektów wolnostojących o długości nie większej niż 5,0 m i wysokości do 2,5 m;</w:t>
      </w:r>
    </w:p>
    <w:p w14:paraId="298B5670" w14:textId="4A7013BC" w:rsidR="00122456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 zagospodarowaniu terenu należy utrzymać wskaźnik powierzchni biologicznie czynnej nie mniejszy niż 10%</w:t>
      </w:r>
      <w:r w:rsidR="00F572C7">
        <w:rPr>
          <w:rFonts w:ascii="Calibri" w:hAnsi="Calibri" w:cs="Calibri"/>
          <w:color w:val="000000"/>
          <w:szCs w:val="22"/>
        </w:rPr>
        <w:t>.</w:t>
      </w:r>
    </w:p>
    <w:p w14:paraId="617FE013" w14:textId="6EBA942D" w:rsidR="00D35E6B" w:rsidRPr="00F90876" w:rsidRDefault="00122456" w:rsidP="00B26227">
      <w:pPr>
        <w:pStyle w:val="standard"/>
        <w:numPr>
          <w:ilvl w:val="0"/>
          <w:numId w:val="84"/>
        </w:numPr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Na terenie cmentarzy obowiązuj</w:t>
      </w:r>
      <w:r w:rsidR="00E26F6C" w:rsidRPr="00F90876">
        <w:rPr>
          <w:rFonts w:ascii="Calibri" w:hAnsi="Calibri" w:cs="Calibri"/>
          <w:color w:val="000000"/>
          <w:szCs w:val="22"/>
        </w:rPr>
        <w:t>e</w:t>
      </w:r>
      <w:r w:rsidRPr="00F90876">
        <w:rPr>
          <w:rFonts w:ascii="Calibri" w:hAnsi="Calibri" w:cs="Calibri"/>
          <w:color w:val="000000"/>
          <w:szCs w:val="22"/>
        </w:rPr>
        <w:t xml:space="preserve"> </w:t>
      </w:r>
      <w:r w:rsidR="00E26F6C" w:rsidRPr="00F90876">
        <w:rPr>
          <w:rFonts w:ascii="Calibri" w:hAnsi="Calibri" w:cs="Calibri"/>
          <w:szCs w:val="22"/>
        </w:rPr>
        <w:t>zachowanie i utrwalenie istniejących zasobów przyrodniczych i</w:t>
      </w:r>
      <w:r w:rsidR="00F572C7">
        <w:rPr>
          <w:rFonts w:ascii="Calibri" w:hAnsi="Calibri" w:cs="Calibri"/>
          <w:szCs w:val="22"/>
        </w:rPr>
        <w:t> </w:t>
      </w:r>
      <w:r w:rsidR="00E26F6C" w:rsidRPr="00F90876">
        <w:rPr>
          <w:rFonts w:ascii="Calibri" w:hAnsi="Calibri" w:cs="Calibri"/>
          <w:szCs w:val="22"/>
        </w:rPr>
        <w:t>kulturowych, ochrona drzewostanu i elementów zabytkowych;</w:t>
      </w:r>
      <w:r w:rsidR="008C548E" w:rsidRPr="00F90876">
        <w:rPr>
          <w:rFonts w:ascii="Calibri" w:hAnsi="Calibri" w:cs="Calibri"/>
          <w:szCs w:val="22"/>
        </w:rPr>
        <w:t xml:space="preserve"> </w:t>
      </w:r>
      <w:r w:rsidR="00E26F6C" w:rsidRPr="00F90876">
        <w:rPr>
          <w:rFonts w:ascii="Calibri" w:hAnsi="Calibri" w:cs="Calibri"/>
          <w:szCs w:val="22"/>
        </w:rPr>
        <w:t>obowiązują</w:t>
      </w:r>
      <w:r w:rsidR="00E26F6C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uwarunkowania wynikające z przepisów odrębnych.</w:t>
      </w:r>
    </w:p>
    <w:p w14:paraId="01C42D7F" w14:textId="77777777" w:rsidR="00F514A1" w:rsidRPr="00F90876" w:rsidRDefault="00F514A1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E120686" w14:textId="4430F582" w:rsidR="00D125E2" w:rsidRPr="00F90876" w:rsidRDefault="00D125E2" w:rsidP="00D125E2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3</w:t>
      </w:r>
      <w:r w:rsidR="002373F4">
        <w:rPr>
          <w:rFonts w:ascii="Calibri" w:hAnsi="Calibri" w:cs="Calibri"/>
          <w:b/>
          <w:color w:val="000000"/>
          <w:szCs w:val="22"/>
        </w:rPr>
        <w:t>5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74913505" w14:textId="34411EB1" w:rsidR="00D125E2" w:rsidRPr="006E7369" w:rsidRDefault="00D125E2" w:rsidP="00B26227">
      <w:pPr>
        <w:pStyle w:val="standard"/>
        <w:numPr>
          <w:ilvl w:val="0"/>
          <w:numId w:val="98"/>
        </w:numPr>
        <w:spacing w:line="276" w:lineRule="auto"/>
        <w:jc w:val="left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 w:themeColor="text1"/>
          <w:szCs w:val="22"/>
        </w:rPr>
        <w:t>TERENY ZIELENI PARKOWEJ (ZP</w:t>
      </w:r>
      <w:r w:rsidR="006E7369" w:rsidRPr="006E7369">
        <w:rPr>
          <w:rFonts w:ascii="Calibri" w:hAnsi="Calibri" w:cs="Calibri"/>
          <w:b/>
          <w:color w:val="000000" w:themeColor="text1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Cs w:val="22"/>
        </w:rPr>
        <w:t>A.1ZP-A.2ZP, D.1ZP</w:t>
      </w:r>
      <w:r w:rsidRPr="006E7369">
        <w:rPr>
          <w:rFonts w:ascii="Calibri" w:hAnsi="Calibri" w:cs="Calibri"/>
          <w:b/>
          <w:color w:val="000000" w:themeColor="text1"/>
          <w:szCs w:val="22"/>
        </w:rPr>
        <w:t>)</w:t>
      </w:r>
      <w:r w:rsidRPr="006E7369">
        <w:rPr>
          <w:rFonts w:ascii="Calibri" w:hAnsi="Calibri" w:cs="Calibri"/>
          <w:color w:val="000000" w:themeColor="text1"/>
          <w:szCs w:val="22"/>
        </w:rPr>
        <w:t>.</w:t>
      </w:r>
    </w:p>
    <w:p w14:paraId="01ABF8B5" w14:textId="77777777" w:rsidR="00D125E2" w:rsidRPr="00F90876" w:rsidRDefault="00D125E2" w:rsidP="00B26227">
      <w:pPr>
        <w:pStyle w:val="standard"/>
        <w:numPr>
          <w:ilvl w:val="0"/>
          <w:numId w:val="98"/>
        </w:numPr>
        <w:spacing w:line="276" w:lineRule="auto"/>
        <w:jc w:val="left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Przeznaczenie podstawowe: ogólnie dostępna zieleń obejmująca urządzone i utrzymane zespoły drzew, krzewów oraz zieleni niskiej</w:t>
      </w:r>
      <w:r w:rsidR="00320A8E" w:rsidRPr="00F90876">
        <w:rPr>
          <w:rFonts w:ascii="Calibri" w:hAnsi="Calibri" w:cs="Calibri"/>
          <w:color w:val="000000" w:themeColor="text1"/>
          <w:szCs w:val="22"/>
        </w:rPr>
        <w:t xml:space="preserve"> w przedpolach obiektów zabytkowych</w:t>
      </w:r>
      <w:r w:rsidRPr="00F90876">
        <w:rPr>
          <w:rFonts w:ascii="Calibri" w:hAnsi="Calibri" w:cs="Calibri"/>
          <w:color w:val="000000" w:themeColor="text1"/>
          <w:szCs w:val="22"/>
        </w:rPr>
        <w:t xml:space="preserve">. </w:t>
      </w:r>
    </w:p>
    <w:p w14:paraId="3D70DCD8" w14:textId="77777777" w:rsidR="00D125E2" w:rsidRPr="00F90876" w:rsidRDefault="00D125E2" w:rsidP="00B26227">
      <w:pPr>
        <w:pStyle w:val="standard"/>
        <w:numPr>
          <w:ilvl w:val="0"/>
          <w:numId w:val="98"/>
        </w:numPr>
        <w:spacing w:line="276" w:lineRule="auto"/>
        <w:jc w:val="left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Przeznaczenie dopuszczalne:</w:t>
      </w:r>
    </w:p>
    <w:p w14:paraId="2DD520F1" w14:textId="77777777" w:rsidR="00D125E2" w:rsidRPr="00F90876" w:rsidRDefault="00D125E2" w:rsidP="00B26227">
      <w:pPr>
        <w:widowControl w:val="0"/>
        <w:numPr>
          <w:ilvl w:val="0"/>
          <w:numId w:val="99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zewnętrzne urządzenia sportowo-rekreacyjne; </w:t>
      </w:r>
    </w:p>
    <w:p w14:paraId="645D7931" w14:textId="77777777" w:rsidR="00D125E2" w:rsidRPr="00F90876" w:rsidRDefault="00D125E2" w:rsidP="00B26227">
      <w:pPr>
        <w:widowControl w:val="0"/>
        <w:numPr>
          <w:ilvl w:val="0"/>
          <w:numId w:val="99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tymczasowe obiekty związane z organizacją imprez masowych, wystaw i pokazów. </w:t>
      </w:r>
    </w:p>
    <w:p w14:paraId="70FF3D1E" w14:textId="77777777" w:rsidR="00D125E2" w:rsidRPr="00F90876" w:rsidRDefault="00D125E2" w:rsidP="00B26227">
      <w:pPr>
        <w:pStyle w:val="standard"/>
        <w:numPr>
          <w:ilvl w:val="0"/>
          <w:numId w:val="98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Przeznaczenie towarzyszące:</w:t>
      </w:r>
    </w:p>
    <w:p w14:paraId="0AD88C75" w14:textId="77777777" w:rsidR="00D125E2" w:rsidRPr="00F90876" w:rsidRDefault="00D125E2" w:rsidP="00B26227">
      <w:pPr>
        <w:widowControl w:val="0"/>
        <w:numPr>
          <w:ilvl w:val="0"/>
          <w:numId w:val="10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sieci i urządzenia infrastruktury technicznej; </w:t>
      </w:r>
    </w:p>
    <w:p w14:paraId="30910EFD" w14:textId="77777777" w:rsidR="00D125E2" w:rsidRPr="00F90876" w:rsidRDefault="00D125E2" w:rsidP="00B26227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dojazdy, place manewrowe; </w:t>
      </w:r>
    </w:p>
    <w:p w14:paraId="47F8D960" w14:textId="77777777" w:rsidR="00855269" w:rsidRPr="00F90876" w:rsidRDefault="00D125E2" w:rsidP="00B26227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>aleje, ciągi pieszo-jezdne, trasy piesze i rowerowe</w:t>
      </w:r>
      <w:r w:rsidR="00CA6A3D" w:rsidRPr="00F90876">
        <w:rPr>
          <w:rFonts w:ascii="Calibri" w:hAnsi="Calibri" w:cs="Calibri"/>
          <w:color w:val="000000" w:themeColor="text1"/>
          <w:sz w:val="22"/>
          <w:szCs w:val="22"/>
        </w:rPr>
        <w:t>, pomosty, kładki</w:t>
      </w:r>
      <w:r w:rsidR="00855269" w:rsidRPr="00F90876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0B80D12" w14:textId="77777777" w:rsidR="00D125E2" w:rsidRPr="00F90876" w:rsidRDefault="00D125E2" w:rsidP="00B26227">
      <w:pPr>
        <w:pStyle w:val="standard"/>
        <w:numPr>
          <w:ilvl w:val="0"/>
          <w:numId w:val="98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się: </w:t>
      </w:r>
    </w:p>
    <w:p w14:paraId="1FDA332C" w14:textId="77777777" w:rsidR="00D125E2" w:rsidRPr="00F90876" w:rsidRDefault="00D125E2" w:rsidP="00B26227">
      <w:pPr>
        <w:widowControl w:val="0"/>
        <w:numPr>
          <w:ilvl w:val="0"/>
          <w:numId w:val="10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ochronę i pielęgnację istniejących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zadrzewień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i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zakrzewień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, uzupełnianie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nasadzeń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;</w:t>
      </w:r>
    </w:p>
    <w:p w14:paraId="10E9EB57" w14:textId="77777777" w:rsidR="00D125E2" w:rsidRDefault="00D125E2" w:rsidP="00B26227">
      <w:pPr>
        <w:widowControl w:val="0"/>
        <w:numPr>
          <w:ilvl w:val="0"/>
          <w:numId w:val="10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dbałość o estetykę wprowadzanych rozwiązań.</w:t>
      </w:r>
    </w:p>
    <w:p w14:paraId="78F61F9A" w14:textId="77777777" w:rsidR="009974F6" w:rsidRPr="00487FD5" w:rsidRDefault="009974F6" w:rsidP="00B26227">
      <w:pPr>
        <w:pStyle w:val="standard"/>
        <w:numPr>
          <w:ilvl w:val="0"/>
          <w:numId w:val="98"/>
        </w:numPr>
        <w:spacing w:line="276" w:lineRule="auto"/>
        <w:rPr>
          <w:rFonts w:ascii="Calibri" w:eastAsia="TimesNewRoman" w:hAnsi="Calibri" w:cs="Calibri"/>
        </w:rPr>
      </w:pPr>
      <w:r w:rsidRPr="00487FD5">
        <w:rPr>
          <w:rFonts w:ascii="Calibri" w:hAnsi="Calibri" w:cs="Calibri"/>
          <w:szCs w:val="24"/>
        </w:rPr>
        <w:t xml:space="preserve">Wskaźnik minimalnej powierzchni biologicznie czynnej </w:t>
      </w:r>
      <w:r w:rsidRPr="00487FD5">
        <w:rPr>
          <w:rFonts w:ascii="Calibri" w:eastAsia="TimesNewRoman" w:hAnsi="Calibri" w:cs="Calibri"/>
        </w:rPr>
        <w:t>– 85%</w:t>
      </w:r>
      <w:r>
        <w:rPr>
          <w:rFonts w:ascii="Calibri" w:eastAsia="TimesNewRoman" w:hAnsi="Calibri" w:cs="Calibri"/>
        </w:rPr>
        <w:t>.</w:t>
      </w:r>
    </w:p>
    <w:p w14:paraId="15273D3A" w14:textId="77777777" w:rsidR="00D125E2" w:rsidRPr="00F90876" w:rsidRDefault="00D125E2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648B4D" w14:textId="7806439F" w:rsidR="00D125E2" w:rsidRPr="00F90876" w:rsidRDefault="00D125E2" w:rsidP="00D125E2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3</w:t>
      </w:r>
      <w:r w:rsidR="002373F4">
        <w:rPr>
          <w:rFonts w:ascii="Calibri" w:hAnsi="Calibri" w:cs="Calibri"/>
          <w:b/>
          <w:color w:val="000000"/>
          <w:szCs w:val="22"/>
        </w:rPr>
        <w:t>6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3540C969" w14:textId="3D294ACD" w:rsidR="00D125E2" w:rsidRPr="00100E12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>TERENY ZIELENI NIEURZĄDZONEJ (ZN</w:t>
      </w:r>
      <w:r w:rsidR="00100E12" w:rsidRPr="00100E12">
        <w:rPr>
          <w:rFonts w:ascii="Calibri" w:hAnsi="Calibri" w:cs="Calibri"/>
          <w:b/>
          <w:color w:val="000000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Cs w:val="22"/>
        </w:rPr>
        <w:t>A.1ZN-A.19ZN, B.1ZN-B.5ZN, C.1ZN-C.2ZN, D.1ZN</w:t>
      </w:r>
      <w:r w:rsidRPr="00100E12">
        <w:rPr>
          <w:rFonts w:ascii="Calibri" w:hAnsi="Calibri" w:cs="Calibri"/>
          <w:b/>
          <w:color w:val="000000"/>
          <w:szCs w:val="22"/>
        </w:rPr>
        <w:t>)</w:t>
      </w:r>
      <w:r w:rsidRPr="00100E12">
        <w:rPr>
          <w:rFonts w:ascii="Calibri" w:hAnsi="Calibri" w:cs="Calibri"/>
          <w:color w:val="000000"/>
          <w:szCs w:val="22"/>
        </w:rPr>
        <w:t>.</w:t>
      </w:r>
    </w:p>
    <w:p w14:paraId="117BA314" w14:textId="77777777" w:rsidR="00D125E2" w:rsidRPr="00F90876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 tereny nie zainwestowane, obejmując</w:t>
      </w:r>
      <w:r w:rsidR="00D75E03">
        <w:rPr>
          <w:rFonts w:ascii="Calibri" w:hAnsi="Calibri" w:cs="Calibri"/>
          <w:color w:val="000000"/>
          <w:szCs w:val="22"/>
        </w:rPr>
        <w:t>e zadrzewienia, zakrzewienia (w </w:t>
      </w:r>
      <w:r w:rsidRPr="00F90876">
        <w:rPr>
          <w:rFonts w:ascii="Calibri" w:hAnsi="Calibri" w:cs="Calibri"/>
          <w:color w:val="000000"/>
          <w:szCs w:val="22"/>
        </w:rPr>
        <w:t xml:space="preserve">tym śródpolne i przywodne) pełniące ważną rolę połączeń w systemie powiązań przyrodniczych; nieużytki bądź użytkowane rolniczo jako łąki i pastwiska. </w:t>
      </w:r>
    </w:p>
    <w:p w14:paraId="4F2BF940" w14:textId="77777777" w:rsidR="00D125E2" w:rsidRPr="00F90876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6505F4EC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grunty rolne, sady, użytki zielone;</w:t>
      </w:r>
    </w:p>
    <w:p w14:paraId="3091F86C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rowy odprowadzające okresowe wody opadowe, rowy melioracyjne, przepusty; </w:t>
      </w:r>
    </w:p>
    <w:p w14:paraId="6AF41648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wody powierzchniowe (cieki, stawy, zbiorniki) oraz urządzenia wodne w korytach cieków wodnych;</w:t>
      </w:r>
    </w:p>
    <w:p w14:paraId="3107BA33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drogi dojazdowe do pól;</w:t>
      </w:r>
    </w:p>
    <w:p w14:paraId="107EFBB0" w14:textId="77777777" w:rsidR="00855269" w:rsidRPr="00F90876" w:rsidRDefault="00855269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sieci infrastruktury technicznej;</w:t>
      </w:r>
    </w:p>
    <w:p w14:paraId="728A5B83" w14:textId="77777777" w:rsidR="00D125E2" w:rsidRPr="00F90876" w:rsidRDefault="00D125E2" w:rsidP="00B26227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zgodnie z przepisami odrębnymi z zakresu ochrony gruntów rolnych:</w:t>
      </w:r>
    </w:p>
    <w:p w14:paraId="40E5A2DB" w14:textId="400CEC42" w:rsidR="00D125E2" w:rsidRPr="00F90876" w:rsidRDefault="00D125E2" w:rsidP="00B26227">
      <w:pPr>
        <w:numPr>
          <w:ilvl w:val="0"/>
          <w:numId w:val="80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drogi wewnętrzne, ciągi pieszo-jezdne, trasy rowerowe</w:t>
      </w:r>
      <w:r w:rsidR="00CA6A3D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,</w:t>
      </w:r>
      <w:r w:rsidR="00CA6A3D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pomosty, kładki</w:t>
      </w:r>
      <w:r w:rsidR="000B4E77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44A5858C" w14:textId="77777777" w:rsidR="00D125E2" w:rsidRPr="00F90876" w:rsidRDefault="00D125E2" w:rsidP="00B26227">
      <w:pPr>
        <w:numPr>
          <w:ilvl w:val="0"/>
          <w:numId w:val="8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 i urządzenia infrastruktury technicznej.</w:t>
      </w:r>
    </w:p>
    <w:p w14:paraId="1D012B78" w14:textId="77777777" w:rsidR="00D125E2" w:rsidRPr="00F90876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Utrzymuje się istniejącą zabudowę z możliwością wyłącznie remontów i przebudowy. </w:t>
      </w:r>
    </w:p>
    <w:p w14:paraId="50ED6BBE" w14:textId="77777777" w:rsidR="00D125E2" w:rsidRDefault="00D125E2" w:rsidP="00B26227">
      <w:pPr>
        <w:pStyle w:val="standard"/>
        <w:numPr>
          <w:ilvl w:val="0"/>
          <w:numId w:val="6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lastRenderedPageBreak/>
        <w:t xml:space="preserve">Dopuszcza się prowadzenie prac związanych z zabezpieczeniem przeciwpowodziowym – remontów, prac regulacyjnych, konserwacyjnych i budowlanych. </w:t>
      </w:r>
    </w:p>
    <w:p w14:paraId="3F4B2700" w14:textId="77777777" w:rsidR="00100E12" w:rsidRPr="00487FD5" w:rsidRDefault="00100E12" w:rsidP="00B26227">
      <w:pPr>
        <w:pStyle w:val="standard"/>
        <w:numPr>
          <w:ilvl w:val="0"/>
          <w:numId w:val="64"/>
        </w:numPr>
        <w:spacing w:line="276" w:lineRule="auto"/>
        <w:rPr>
          <w:rFonts w:ascii="Calibri" w:eastAsia="TimesNewRoman" w:hAnsi="Calibri" w:cs="Calibri"/>
        </w:rPr>
      </w:pPr>
      <w:r w:rsidRPr="00487FD5">
        <w:rPr>
          <w:rFonts w:ascii="Calibri" w:hAnsi="Calibri" w:cs="Calibri"/>
          <w:szCs w:val="24"/>
        </w:rPr>
        <w:t xml:space="preserve">Wskaźnik minimalnej powierzchni biologicznie czynnej </w:t>
      </w:r>
      <w:r w:rsidRPr="00487FD5">
        <w:rPr>
          <w:rFonts w:ascii="Calibri" w:eastAsia="TimesNewRoman" w:hAnsi="Calibri" w:cs="Calibri"/>
        </w:rPr>
        <w:t>– 90%;</w:t>
      </w:r>
    </w:p>
    <w:p w14:paraId="4123EFB6" w14:textId="77777777" w:rsidR="00855269" w:rsidRPr="00F90876" w:rsidRDefault="0085526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1AAFE240" w14:textId="45355ADC" w:rsidR="00855269" w:rsidRPr="00F90876" w:rsidRDefault="00855269" w:rsidP="00AB494B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8B5D06" w:rsidRPr="00F90876">
        <w:rPr>
          <w:rFonts w:ascii="Calibri" w:hAnsi="Calibri" w:cs="Calibri"/>
          <w:b/>
          <w:color w:val="000000"/>
          <w:szCs w:val="22"/>
        </w:rPr>
        <w:t>3</w:t>
      </w:r>
      <w:r w:rsidR="002373F4">
        <w:rPr>
          <w:rFonts w:ascii="Calibri" w:hAnsi="Calibri" w:cs="Calibri"/>
          <w:b/>
          <w:color w:val="000000"/>
          <w:szCs w:val="22"/>
        </w:rPr>
        <w:t>7</w:t>
      </w:r>
      <w:r w:rsidR="008B5D06" w:rsidRPr="00F90876">
        <w:rPr>
          <w:rFonts w:ascii="Calibri" w:hAnsi="Calibri" w:cs="Calibri"/>
          <w:b/>
          <w:color w:val="000000"/>
          <w:szCs w:val="22"/>
        </w:rPr>
        <w:t>.</w:t>
      </w:r>
    </w:p>
    <w:p w14:paraId="68876F83" w14:textId="0F952C41" w:rsidR="00855269" w:rsidRPr="00100E12" w:rsidRDefault="00855269" w:rsidP="00D75E03">
      <w:pPr>
        <w:pStyle w:val="standard"/>
        <w:spacing w:line="276" w:lineRule="auto"/>
        <w:jc w:val="left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1. Wyznacza się</w:t>
      </w:r>
      <w:r w:rsidRPr="00F90876">
        <w:rPr>
          <w:rFonts w:ascii="Calibri" w:hAnsi="Calibri" w:cs="Calibri"/>
          <w:b/>
          <w:color w:val="000000"/>
          <w:szCs w:val="22"/>
        </w:rPr>
        <w:t xml:space="preserve"> TERENY ZIELENI IZOLACYJNEJ </w:t>
      </w:r>
      <w:r w:rsidRPr="00100E12">
        <w:rPr>
          <w:rFonts w:ascii="Calibri" w:hAnsi="Calibri" w:cs="Calibri"/>
          <w:b/>
          <w:color w:val="000000"/>
          <w:szCs w:val="22"/>
        </w:rPr>
        <w:t>(ZI</w:t>
      </w:r>
      <w:r w:rsidR="00100E12" w:rsidRPr="00100E12">
        <w:rPr>
          <w:rFonts w:ascii="Calibri" w:hAnsi="Calibri" w:cs="Calibri"/>
          <w:b/>
          <w:color w:val="000000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Cs w:val="22"/>
        </w:rPr>
        <w:t>A.1ZI-A.3ZI</w:t>
      </w:r>
      <w:r w:rsidRPr="00100E12">
        <w:rPr>
          <w:rFonts w:ascii="Calibri" w:hAnsi="Calibri" w:cs="Calibri"/>
          <w:b/>
          <w:color w:val="000000"/>
          <w:szCs w:val="22"/>
        </w:rPr>
        <w:t>)</w:t>
      </w:r>
    </w:p>
    <w:p w14:paraId="2ECDF29F" w14:textId="77777777" w:rsidR="00855269" w:rsidRPr="00F90876" w:rsidRDefault="00855269" w:rsidP="00D75E03">
      <w:pPr>
        <w:pStyle w:val="standard"/>
        <w:spacing w:line="276" w:lineRule="auto"/>
        <w:jc w:val="left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2. Przeznaczenie podstawowe: zieleń w pasie izolującym tereny cmentarza.</w:t>
      </w:r>
    </w:p>
    <w:p w14:paraId="2DE1852B" w14:textId="77777777" w:rsidR="00841880" w:rsidRPr="00F90876" w:rsidRDefault="00855269" w:rsidP="00D75E03">
      <w:pPr>
        <w:pStyle w:val="standard"/>
        <w:spacing w:line="276" w:lineRule="auto"/>
        <w:jc w:val="left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3. </w:t>
      </w:r>
      <w:r w:rsidR="00841880" w:rsidRPr="00F90876">
        <w:rPr>
          <w:rFonts w:ascii="Calibri" w:hAnsi="Calibri" w:cs="Calibri"/>
          <w:color w:val="000000"/>
          <w:szCs w:val="22"/>
        </w:rPr>
        <w:t>Przeznaczenie towarzyszące:</w:t>
      </w:r>
    </w:p>
    <w:p w14:paraId="3FBEA06F" w14:textId="77777777" w:rsidR="00841880" w:rsidRPr="00F90876" w:rsidRDefault="00841880" w:rsidP="00B26227">
      <w:pPr>
        <w:widowControl w:val="0"/>
        <w:numPr>
          <w:ilvl w:val="0"/>
          <w:numId w:val="13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sieci i urządzenia infrastruktury technicznej; </w:t>
      </w:r>
    </w:p>
    <w:p w14:paraId="0F1D85B0" w14:textId="77777777" w:rsidR="00841880" w:rsidRPr="00F90876" w:rsidRDefault="00841880" w:rsidP="00B26227">
      <w:pPr>
        <w:numPr>
          <w:ilvl w:val="0"/>
          <w:numId w:val="13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dojazdy, place parkingowe, manewrowe; </w:t>
      </w:r>
    </w:p>
    <w:p w14:paraId="7A9E6FB9" w14:textId="77777777" w:rsidR="00841880" w:rsidRPr="00F90876" w:rsidRDefault="00841880" w:rsidP="00F572C7">
      <w:pPr>
        <w:numPr>
          <w:ilvl w:val="0"/>
          <w:numId w:val="13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aleje, ciągi pieszo-jezdne, trasy piesze i rowerowe.</w:t>
      </w:r>
    </w:p>
    <w:p w14:paraId="2B3114A7" w14:textId="77777777" w:rsidR="00841880" w:rsidRDefault="00841880" w:rsidP="00F572C7">
      <w:pPr>
        <w:pStyle w:val="standard"/>
        <w:numPr>
          <w:ilvl w:val="0"/>
          <w:numId w:val="134"/>
        </w:numPr>
        <w:tabs>
          <w:tab w:val="clear" w:pos="567"/>
          <w:tab w:val="left" w:pos="0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Utrzymuje się istniejące obiekty mieszkaniowe, gospodarcze i usługowe bez możliwości nadbudowy i rozbudowy z wyłącznym umożliwieniem prac remontowych w celu poprawy warunków sanitarnych i bezpieczeństwa użytkowania.</w:t>
      </w:r>
    </w:p>
    <w:p w14:paraId="14F21BAB" w14:textId="77777777" w:rsidR="00100E12" w:rsidRPr="00487FD5" w:rsidRDefault="00100E12" w:rsidP="00B26227">
      <w:pPr>
        <w:pStyle w:val="standard"/>
        <w:numPr>
          <w:ilvl w:val="0"/>
          <w:numId w:val="134"/>
        </w:numPr>
        <w:spacing w:line="276" w:lineRule="auto"/>
        <w:rPr>
          <w:rFonts w:ascii="Calibri" w:eastAsia="TimesNewRoman" w:hAnsi="Calibri" w:cs="Calibri"/>
        </w:rPr>
      </w:pPr>
      <w:r w:rsidRPr="00487FD5">
        <w:rPr>
          <w:rFonts w:ascii="Calibri" w:hAnsi="Calibri" w:cs="Calibri"/>
          <w:szCs w:val="24"/>
        </w:rPr>
        <w:t xml:space="preserve">Wskaźnik minimalnej powierzchni biologicznie czynnej </w:t>
      </w:r>
      <w:r w:rsidRPr="00487FD5">
        <w:rPr>
          <w:rFonts w:ascii="Calibri" w:eastAsia="TimesNewRoman" w:hAnsi="Calibri" w:cs="Calibri"/>
        </w:rPr>
        <w:t>– 90%</w:t>
      </w:r>
      <w:r>
        <w:rPr>
          <w:rFonts w:ascii="Calibri" w:eastAsia="TimesNewRoman" w:hAnsi="Calibri" w:cs="Calibri"/>
        </w:rPr>
        <w:t>.</w:t>
      </w:r>
    </w:p>
    <w:p w14:paraId="271C3029" w14:textId="77777777" w:rsidR="00855269" w:rsidRPr="00F90876" w:rsidRDefault="00855269" w:rsidP="00855269">
      <w:pPr>
        <w:pStyle w:val="standard"/>
        <w:spacing w:line="276" w:lineRule="auto"/>
        <w:jc w:val="left"/>
        <w:rPr>
          <w:rFonts w:ascii="Calibri" w:hAnsi="Calibri" w:cs="Calibri"/>
          <w:color w:val="000000"/>
          <w:szCs w:val="22"/>
        </w:rPr>
      </w:pPr>
    </w:p>
    <w:p w14:paraId="7F7061D8" w14:textId="265056DA" w:rsidR="00D05283" w:rsidRPr="00F90876" w:rsidRDefault="00D05283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CA6A3D" w:rsidRPr="00F90876">
        <w:rPr>
          <w:rFonts w:ascii="Calibri" w:hAnsi="Calibri" w:cs="Calibri"/>
          <w:b/>
          <w:color w:val="000000"/>
          <w:szCs w:val="22"/>
        </w:rPr>
        <w:t>3</w:t>
      </w:r>
      <w:r w:rsidR="002373F4">
        <w:rPr>
          <w:rFonts w:ascii="Calibri" w:hAnsi="Calibri" w:cs="Calibri"/>
          <w:b/>
          <w:color w:val="000000"/>
          <w:szCs w:val="22"/>
        </w:rPr>
        <w:t>8</w:t>
      </w:r>
      <w:r w:rsidR="002C5764" w:rsidRPr="00F90876">
        <w:rPr>
          <w:rFonts w:ascii="Calibri" w:hAnsi="Calibri" w:cs="Calibri"/>
          <w:b/>
          <w:color w:val="000000"/>
          <w:szCs w:val="22"/>
        </w:rPr>
        <w:t>.</w:t>
      </w:r>
    </w:p>
    <w:p w14:paraId="15668A37" w14:textId="3CE0D8ED" w:rsidR="00667CE6" w:rsidRPr="00100E12" w:rsidRDefault="00667CE6" w:rsidP="00B26227">
      <w:pPr>
        <w:pStyle w:val="standard"/>
        <w:numPr>
          <w:ilvl w:val="0"/>
          <w:numId w:val="116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ROLNE </w:t>
      </w:r>
      <w:r w:rsidRPr="00100E12">
        <w:rPr>
          <w:rFonts w:ascii="Calibri" w:hAnsi="Calibri" w:cs="Calibri"/>
          <w:b/>
          <w:color w:val="000000"/>
          <w:szCs w:val="22"/>
        </w:rPr>
        <w:t>(R</w:t>
      </w:r>
      <w:r w:rsidR="00100E12" w:rsidRPr="00100E12">
        <w:rPr>
          <w:rFonts w:ascii="Calibri" w:hAnsi="Calibri" w:cs="Calibri"/>
          <w:b/>
          <w:color w:val="000000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Cs w:val="22"/>
        </w:rPr>
        <w:t>A.1R-A.12R, B.1R-B.3R, C.1R, D.1R)</w:t>
      </w:r>
      <w:r w:rsidRPr="00100E12">
        <w:rPr>
          <w:rFonts w:ascii="Calibri" w:hAnsi="Calibri" w:cs="Calibri"/>
          <w:color w:val="000000"/>
          <w:szCs w:val="22"/>
        </w:rPr>
        <w:t>.</w:t>
      </w:r>
    </w:p>
    <w:p w14:paraId="19D12571" w14:textId="77777777" w:rsidR="00F16836" w:rsidRPr="00F90876" w:rsidRDefault="00F16836" w:rsidP="00B26227">
      <w:pPr>
        <w:pStyle w:val="standard"/>
        <w:numPr>
          <w:ilvl w:val="0"/>
          <w:numId w:val="141"/>
        </w:numPr>
        <w:spacing w:line="276" w:lineRule="auto"/>
        <w:rPr>
          <w:rFonts w:ascii="Calibri" w:hAnsi="Calibri" w:cs="Calibri"/>
          <w:szCs w:val="22"/>
        </w:rPr>
      </w:pPr>
      <w:r w:rsidRPr="00F90876">
        <w:rPr>
          <w:rFonts w:ascii="Calibri" w:hAnsi="Calibri" w:cs="Calibri"/>
          <w:szCs w:val="22"/>
        </w:rPr>
        <w:t>Przeznaczenie podstawowe – tereny rolne, w tym:</w:t>
      </w:r>
    </w:p>
    <w:p w14:paraId="07962224" w14:textId="77777777" w:rsidR="00F16836" w:rsidRPr="00F90876" w:rsidRDefault="00F16836" w:rsidP="00B26227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grunty orne;</w:t>
      </w:r>
    </w:p>
    <w:p w14:paraId="25A87A80" w14:textId="77777777" w:rsidR="00F16836" w:rsidRPr="00F90876" w:rsidRDefault="00F16836" w:rsidP="00B26227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łąki, pastwiska;</w:t>
      </w:r>
    </w:p>
    <w:p w14:paraId="4B70358D" w14:textId="77777777" w:rsidR="006C06ED" w:rsidRPr="00F90876" w:rsidRDefault="00F16836" w:rsidP="00B26227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sady, ogrody</w:t>
      </w:r>
      <w:r w:rsidR="006C06ED" w:rsidRPr="00F90876">
        <w:rPr>
          <w:rFonts w:ascii="Calibri" w:hAnsi="Calibri" w:cs="Calibri"/>
          <w:color w:val="000000"/>
          <w:sz w:val="22"/>
          <w:szCs w:val="22"/>
        </w:rPr>
        <w:t>.</w:t>
      </w:r>
    </w:p>
    <w:p w14:paraId="2AC32CC7" w14:textId="77777777" w:rsidR="00667CE6" w:rsidRPr="00F90876" w:rsidRDefault="00667CE6" w:rsidP="00B26227">
      <w:pPr>
        <w:pStyle w:val="standard"/>
        <w:numPr>
          <w:ilvl w:val="0"/>
          <w:numId w:val="116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1C999DDF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zadrzewienia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i zakrzewienia śródpolne;</w:t>
      </w:r>
    </w:p>
    <w:p w14:paraId="4C4A23BE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rowy odprowadzające okresowe wody opadowe, rowy melioracyjne, przepusty; </w:t>
      </w:r>
    </w:p>
    <w:p w14:paraId="5349FE8C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wody powierzchniowe (cieki, stawy, zbiorniki) oraz urządzenia wodne w korytach cieków wodnych;</w:t>
      </w:r>
    </w:p>
    <w:p w14:paraId="58B7287C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drogi dojazdowe do pól;</w:t>
      </w:r>
    </w:p>
    <w:p w14:paraId="0598FEE8" w14:textId="77777777" w:rsidR="00667CE6" w:rsidRPr="00F90876" w:rsidRDefault="00667CE6" w:rsidP="00B26227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zgodnie z przepisami odrębnymi z zakresu ochrony gruntów rolnych:</w:t>
      </w:r>
    </w:p>
    <w:p w14:paraId="5977C64C" w14:textId="3865B50D" w:rsidR="00667CE6" w:rsidRPr="00F90876" w:rsidRDefault="00667CE6" w:rsidP="00B26227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>terenowe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urządzenia </w:t>
      </w:r>
      <w:r w:rsidR="00B721D7" w:rsidRPr="00F90876">
        <w:rPr>
          <w:rFonts w:ascii="Calibri" w:hAnsi="Calibri" w:cs="Calibri"/>
          <w:color w:val="000000"/>
          <w:sz w:val="22"/>
          <w:szCs w:val="22"/>
        </w:rPr>
        <w:t>sportowo-rekreacyjne</w:t>
      </w:r>
      <w:r w:rsidR="008829CE" w:rsidRPr="00F90876">
        <w:rPr>
          <w:rFonts w:ascii="Calibri" w:hAnsi="Calibri" w:cs="Calibri"/>
          <w:color w:val="000000"/>
          <w:sz w:val="22"/>
          <w:szCs w:val="22"/>
        </w:rPr>
        <w:t>, w tym rozbieralne urządzenia transportu linowego</w:t>
      </w:r>
      <w:r w:rsidR="000B4E77">
        <w:rPr>
          <w:rFonts w:ascii="Calibri" w:hAnsi="Calibri" w:cs="Calibri"/>
          <w:color w:val="000000"/>
          <w:sz w:val="22"/>
          <w:szCs w:val="22"/>
        </w:rPr>
        <w:t>,</w:t>
      </w:r>
    </w:p>
    <w:p w14:paraId="62FF3E67" w14:textId="0918F814" w:rsidR="00667CE6" w:rsidRPr="00F90876" w:rsidRDefault="00667CE6" w:rsidP="00B26227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drogi wewnętrzne, </w:t>
      </w:r>
      <w:r w:rsidR="00B12A12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ciągi pieszo-jezdne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>, trasy rowerowe</w:t>
      </w:r>
      <w:r w:rsidR="00CA6A3D"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, </w:t>
      </w:r>
      <w:r w:rsidR="00CA6A3D" w:rsidRPr="00F90876">
        <w:rPr>
          <w:rFonts w:ascii="Calibri" w:hAnsi="Calibri" w:cs="Calibri"/>
          <w:color w:val="000000" w:themeColor="text1"/>
          <w:sz w:val="22"/>
          <w:szCs w:val="22"/>
        </w:rPr>
        <w:t>pomosty, kładki</w:t>
      </w:r>
      <w:r w:rsidR="000B4E77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7509EBBA" w14:textId="77777777" w:rsidR="00667CE6" w:rsidRPr="00F90876" w:rsidRDefault="00667CE6" w:rsidP="00B26227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18A53782" w14:textId="77A6969C" w:rsidR="00E5204B" w:rsidRPr="00844B67" w:rsidRDefault="006C06ED" w:rsidP="00B26227">
      <w:pPr>
        <w:pStyle w:val="standard"/>
        <w:numPr>
          <w:ilvl w:val="0"/>
          <w:numId w:val="116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Z</w:t>
      </w:r>
      <w:r w:rsidR="00787D1C" w:rsidRPr="00F90876">
        <w:rPr>
          <w:rFonts w:ascii="Calibri" w:hAnsi="Calibri" w:cs="Calibri"/>
          <w:color w:val="000000" w:themeColor="text1"/>
          <w:szCs w:val="22"/>
        </w:rPr>
        <w:t>akazuje się realizacji nowej zabudowy zagrodowej;</w:t>
      </w:r>
      <w:r w:rsidR="00E5204B" w:rsidRPr="00F90876">
        <w:rPr>
          <w:rFonts w:ascii="Calibri" w:hAnsi="Calibri" w:cs="Calibri"/>
          <w:color w:val="000000" w:themeColor="text1"/>
          <w:szCs w:val="22"/>
        </w:rPr>
        <w:t xml:space="preserve"> istniejącą zabudowę utrzymuje się wyłącznie z</w:t>
      </w:r>
      <w:r w:rsidR="00F572C7">
        <w:rPr>
          <w:rFonts w:ascii="Calibri" w:hAnsi="Calibri" w:cs="Calibri"/>
          <w:color w:val="000000" w:themeColor="text1"/>
          <w:szCs w:val="22"/>
        </w:rPr>
        <w:t> </w:t>
      </w:r>
      <w:r w:rsidR="00E5204B" w:rsidRPr="00F90876">
        <w:rPr>
          <w:rFonts w:ascii="Calibri" w:hAnsi="Calibri" w:cs="Calibri"/>
          <w:color w:val="000000" w:themeColor="text1"/>
          <w:szCs w:val="22"/>
        </w:rPr>
        <w:t xml:space="preserve">możliwością </w:t>
      </w:r>
      <w:r w:rsidR="00AC184D" w:rsidRPr="00F90876">
        <w:rPr>
          <w:rFonts w:ascii="Calibri" w:hAnsi="Calibri" w:cs="Calibri"/>
          <w:color w:val="000000" w:themeColor="text1"/>
          <w:szCs w:val="22"/>
        </w:rPr>
        <w:t>remontów, </w:t>
      </w:r>
      <w:r w:rsidR="00AC184D" w:rsidRPr="00844B67">
        <w:rPr>
          <w:rFonts w:ascii="Calibri" w:hAnsi="Calibri" w:cs="Calibri"/>
          <w:color w:val="000000" w:themeColor="text1"/>
          <w:szCs w:val="22"/>
        </w:rPr>
        <w:t>przebudowy i rozbudowy – wyłącznie w ramach istniejącej, zagospodarowanej działki siedliskowej</w:t>
      </w:r>
      <w:r w:rsidR="00F90876" w:rsidRPr="00844B67">
        <w:rPr>
          <w:rFonts w:ascii="Calibri" w:hAnsi="Calibri" w:cs="Calibri"/>
          <w:color w:val="000000" w:themeColor="text1"/>
          <w:szCs w:val="22"/>
        </w:rPr>
        <w:t xml:space="preserve">, zgodnie z zasadami zabudowy jak dla terenów </w:t>
      </w:r>
      <w:r w:rsidR="00F90876" w:rsidRPr="00100E12">
        <w:rPr>
          <w:rFonts w:ascii="Calibri" w:hAnsi="Calibri" w:cs="Calibri"/>
          <w:b/>
          <w:bCs/>
          <w:color w:val="000000" w:themeColor="text1"/>
          <w:szCs w:val="22"/>
        </w:rPr>
        <w:t>MM2.</w:t>
      </w:r>
    </w:p>
    <w:p w14:paraId="154F304D" w14:textId="77777777" w:rsidR="00667CE6" w:rsidRPr="00F90876" w:rsidRDefault="00667CE6" w:rsidP="00B26227">
      <w:pPr>
        <w:pStyle w:val="standard"/>
        <w:numPr>
          <w:ilvl w:val="0"/>
          <w:numId w:val="116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We wszystkich terenach rolnych dopuszcza się prowadzenie prac związanych z zabezpieczeniem przeciwpowodziowym – remontów, prac regulacyjnych, konserwacyjnych i budowlanych.</w:t>
      </w:r>
    </w:p>
    <w:p w14:paraId="19FCA4AF" w14:textId="77777777" w:rsidR="00D476B7" w:rsidRPr="00F90876" w:rsidRDefault="00D476B7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469595" w14:textId="48A65613" w:rsidR="00715E52" w:rsidRPr="00F90876" w:rsidRDefault="00715E52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2373F4">
        <w:rPr>
          <w:rFonts w:ascii="Calibri" w:hAnsi="Calibri" w:cs="Calibri"/>
          <w:b/>
          <w:color w:val="000000"/>
          <w:szCs w:val="22"/>
        </w:rPr>
        <w:t>39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AE53DF6" w14:textId="1A780D80" w:rsidR="00715E52" w:rsidRPr="00100E12" w:rsidRDefault="00715E52" w:rsidP="00B26227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LASÓW </w:t>
      </w:r>
      <w:r w:rsidRPr="00100E12">
        <w:rPr>
          <w:rFonts w:ascii="Calibri" w:hAnsi="Calibri" w:cs="Calibri"/>
          <w:b/>
          <w:color w:val="000000"/>
          <w:szCs w:val="22"/>
        </w:rPr>
        <w:t>(ZL</w:t>
      </w:r>
      <w:r w:rsidR="00100E12" w:rsidRPr="00100E12">
        <w:rPr>
          <w:rFonts w:ascii="Calibri" w:hAnsi="Calibri" w:cs="Calibri"/>
          <w:b/>
          <w:color w:val="000000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Cs w:val="22"/>
        </w:rPr>
        <w:t>A.1ZL-A.5ZL, B.1ZL-B.2ZL</w:t>
      </w:r>
    </w:p>
    <w:p w14:paraId="1786CF20" w14:textId="77777777" w:rsidR="00715E52" w:rsidRPr="00F90876" w:rsidRDefault="00715E52" w:rsidP="00B26227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</w:t>
      </w:r>
      <w:r w:rsidR="00A25756" w:rsidRPr="00F90876">
        <w:rPr>
          <w:rFonts w:ascii="Calibri" w:hAnsi="Calibri" w:cs="Calibri"/>
          <w:color w:val="000000"/>
          <w:szCs w:val="22"/>
        </w:rPr>
        <w:t>:</w:t>
      </w:r>
      <w:r w:rsidRPr="00F90876">
        <w:rPr>
          <w:rFonts w:ascii="Calibri" w:hAnsi="Calibri" w:cs="Calibri"/>
          <w:color w:val="000000"/>
          <w:szCs w:val="22"/>
        </w:rPr>
        <w:t xml:space="preserve"> lasy.</w:t>
      </w:r>
    </w:p>
    <w:p w14:paraId="29C4C06A" w14:textId="34CD78F4" w:rsidR="00715E52" w:rsidRPr="00F90876" w:rsidRDefault="00715E52" w:rsidP="00B26227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</w:t>
      </w:r>
      <w:r w:rsidR="00C166C8" w:rsidRPr="00F90876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zgodnie z przepisami odrębnymi</w:t>
      </w:r>
      <w:r w:rsidR="00C166C8" w:rsidRPr="00F90876">
        <w:rPr>
          <w:rFonts w:ascii="Calibri" w:hAnsi="Calibri" w:cs="Calibri"/>
          <w:color w:val="000000"/>
          <w:szCs w:val="22"/>
        </w:rPr>
        <w:t xml:space="preserve"> z zakresu </w:t>
      </w:r>
      <w:r w:rsidR="00CD768A" w:rsidRPr="00F90876">
        <w:rPr>
          <w:rFonts w:ascii="Calibri" w:hAnsi="Calibri" w:cs="Calibri"/>
          <w:color w:val="000000"/>
          <w:szCs w:val="22"/>
        </w:rPr>
        <w:t xml:space="preserve">zachowania, </w:t>
      </w:r>
      <w:r w:rsidR="00C166C8" w:rsidRPr="00F90876">
        <w:rPr>
          <w:rFonts w:ascii="Calibri" w:hAnsi="Calibri" w:cs="Calibri"/>
          <w:color w:val="000000"/>
          <w:szCs w:val="22"/>
        </w:rPr>
        <w:t xml:space="preserve">ochrony </w:t>
      </w:r>
      <w:r w:rsidR="00CD768A" w:rsidRPr="00F90876">
        <w:rPr>
          <w:rFonts w:ascii="Calibri" w:hAnsi="Calibri" w:cs="Calibri"/>
          <w:color w:val="000000"/>
          <w:szCs w:val="22"/>
        </w:rPr>
        <w:t>i</w:t>
      </w:r>
      <w:r w:rsidR="00F572C7">
        <w:rPr>
          <w:rFonts w:ascii="Calibri" w:hAnsi="Calibri" w:cs="Calibri"/>
          <w:color w:val="000000"/>
          <w:szCs w:val="22"/>
        </w:rPr>
        <w:t> </w:t>
      </w:r>
      <w:r w:rsidR="00CD768A" w:rsidRPr="00F90876">
        <w:rPr>
          <w:rFonts w:ascii="Calibri" w:hAnsi="Calibri" w:cs="Calibri"/>
          <w:color w:val="000000"/>
          <w:szCs w:val="22"/>
        </w:rPr>
        <w:t xml:space="preserve">powiększania zasobów leśnych oraz ochrony </w:t>
      </w:r>
      <w:r w:rsidR="00C166C8" w:rsidRPr="00F90876">
        <w:rPr>
          <w:rFonts w:ascii="Calibri" w:hAnsi="Calibri" w:cs="Calibri"/>
          <w:color w:val="000000"/>
          <w:szCs w:val="22"/>
        </w:rPr>
        <w:t>gruntów rolnych i leśnych</w:t>
      </w:r>
      <w:r w:rsidR="0072000B" w:rsidRPr="00F90876">
        <w:rPr>
          <w:rFonts w:ascii="Calibri" w:hAnsi="Calibri" w:cs="Calibri"/>
          <w:color w:val="000000"/>
          <w:szCs w:val="22"/>
        </w:rPr>
        <w:t>.</w:t>
      </w:r>
    </w:p>
    <w:p w14:paraId="7C16686A" w14:textId="77777777" w:rsidR="00CE780D" w:rsidRPr="00F90876" w:rsidRDefault="00715E52" w:rsidP="00B26227">
      <w:pPr>
        <w:pStyle w:val="standard"/>
        <w:numPr>
          <w:ilvl w:val="0"/>
          <w:numId w:val="6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lastRenderedPageBreak/>
        <w:t xml:space="preserve">Ustala się </w:t>
      </w:r>
      <w:r w:rsidR="00CE780D" w:rsidRPr="00F90876">
        <w:rPr>
          <w:rFonts w:ascii="Calibri" w:hAnsi="Calibri" w:cs="Calibri"/>
          <w:color w:val="000000"/>
          <w:szCs w:val="22"/>
        </w:rPr>
        <w:t>prowadzenie gospodarki leśnej zgodnie z planami urządzania lasów.</w:t>
      </w:r>
    </w:p>
    <w:p w14:paraId="02B09669" w14:textId="77777777" w:rsidR="00EE348A" w:rsidRPr="00F90876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B86DCD6" w14:textId="484924B6" w:rsidR="00EE348A" w:rsidRPr="00F90876" w:rsidRDefault="00EE348A" w:rsidP="00D75E03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§4</w:t>
      </w:r>
      <w:r w:rsidR="002373F4">
        <w:rPr>
          <w:rFonts w:ascii="Calibri" w:hAnsi="Calibri" w:cs="Calibri"/>
          <w:b/>
          <w:color w:val="000000"/>
          <w:szCs w:val="22"/>
        </w:rPr>
        <w:t>0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0FD2DB68" w14:textId="0BFFA64B" w:rsidR="00EE348A" w:rsidRPr="007A1A8E" w:rsidRDefault="00100E12" w:rsidP="00B26227">
      <w:pPr>
        <w:pStyle w:val="standard"/>
        <w:numPr>
          <w:ilvl w:val="0"/>
          <w:numId w:val="6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7A1A8E">
        <w:rPr>
          <w:rFonts w:ascii="Calibri" w:hAnsi="Calibri" w:cs="Calibri"/>
          <w:szCs w:val="22"/>
        </w:rPr>
        <w:t xml:space="preserve">Wyznacza się </w:t>
      </w:r>
      <w:r w:rsidRPr="007A1A8E">
        <w:rPr>
          <w:rFonts w:ascii="Calibri" w:hAnsi="Calibri" w:cs="Calibri"/>
          <w:b/>
          <w:szCs w:val="22"/>
        </w:rPr>
        <w:t>TERENY DRÓG PUBLICZNYCH (KDG:</w:t>
      </w:r>
      <w:r w:rsidRPr="007A1A8E">
        <w:rPr>
          <w:rFonts w:ascii="Calibri" w:hAnsi="Calibri" w:cs="Calibri"/>
          <w:b/>
          <w:bCs/>
          <w:color w:val="0070C0"/>
        </w:rPr>
        <w:t xml:space="preserve"> </w:t>
      </w:r>
      <w:r w:rsidR="002373F4" w:rsidRPr="002373F4">
        <w:rPr>
          <w:rFonts w:ascii="Calibri" w:hAnsi="Calibri" w:cs="Calibri"/>
          <w:b/>
          <w:bCs/>
          <w:szCs w:val="22"/>
        </w:rPr>
        <w:t>A.1KDG, B.1KDG, D.1KDG; A.1KDZ-A.4KDZ, B.1KDZ-B.3KDZ, C.1KDZ; A.1KDD-A.19KDD, B.1KDD, D.1KDD-D.3KDD</w:t>
      </w:r>
      <w:r w:rsidRPr="007A1A8E">
        <w:rPr>
          <w:rFonts w:ascii="Calibri" w:hAnsi="Calibri" w:cs="Calibri"/>
          <w:b/>
          <w:szCs w:val="22"/>
        </w:rPr>
        <w:t>) I WEWNĘTRZNYCH (KDW:</w:t>
      </w:r>
      <w:r w:rsidRPr="007A1A8E">
        <w:rPr>
          <w:rFonts w:ascii="Calibri" w:hAnsi="Calibri" w:cs="Calibri"/>
          <w:b/>
          <w:bCs/>
          <w:color w:val="0070C0"/>
        </w:rPr>
        <w:t xml:space="preserve"> </w:t>
      </w:r>
      <w:r w:rsidR="002373F4" w:rsidRPr="002373F4">
        <w:rPr>
          <w:rFonts w:ascii="Calibri" w:hAnsi="Calibri" w:cs="Calibri"/>
          <w:b/>
          <w:bCs/>
          <w:szCs w:val="22"/>
        </w:rPr>
        <w:t>A.1KDW, B.1KDW, D.1KDW</w:t>
      </w:r>
      <w:r w:rsidRPr="007A1A8E">
        <w:rPr>
          <w:rFonts w:ascii="Calibri" w:hAnsi="Calibri" w:cs="Calibri"/>
          <w:b/>
          <w:szCs w:val="22"/>
        </w:rPr>
        <w:t>)</w:t>
      </w:r>
      <w:r w:rsidRPr="00D75E03">
        <w:rPr>
          <w:rFonts w:ascii="Calibri" w:hAnsi="Calibri" w:cs="Calibri"/>
          <w:szCs w:val="22"/>
        </w:rPr>
        <w:t xml:space="preserve">, </w:t>
      </w:r>
      <w:r w:rsidR="00D75E03">
        <w:rPr>
          <w:rFonts w:ascii="Calibri" w:hAnsi="Calibri" w:cs="Calibri"/>
          <w:szCs w:val="22"/>
        </w:rPr>
        <w:t>z </w:t>
      </w:r>
      <w:r w:rsidRPr="007A1A8E">
        <w:rPr>
          <w:rFonts w:ascii="Calibri" w:hAnsi="Calibri" w:cs="Calibri"/>
          <w:szCs w:val="22"/>
        </w:rPr>
        <w:t>podziałem na:</w:t>
      </w:r>
    </w:p>
    <w:p w14:paraId="2737F136" w14:textId="77777777" w:rsidR="00EE348A" w:rsidRPr="00F90876" w:rsidRDefault="00EE348A" w:rsidP="00B26227">
      <w:pPr>
        <w:numPr>
          <w:ilvl w:val="0"/>
          <w:numId w:val="70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tereny dróg publicznych:</w:t>
      </w:r>
    </w:p>
    <w:p w14:paraId="282D6296" w14:textId="6FBF3D0E" w:rsidR="00EE348A" w:rsidRPr="00F90876" w:rsidRDefault="00EE348A" w:rsidP="00B26227">
      <w:pPr>
        <w:numPr>
          <w:ilvl w:val="0"/>
          <w:numId w:val="71"/>
        </w:numPr>
        <w:tabs>
          <w:tab w:val="clear" w:pos="348"/>
        </w:tabs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 xml:space="preserve">klasy głównej, oznaczonej symbolem </w:t>
      </w:r>
      <w:r w:rsidRPr="00F90876">
        <w:rPr>
          <w:rFonts w:ascii="Calibri" w:hAnsi="Calibri" w:cs="Calibri"/>
          <w:b/>
          <w:sz w:val="22"/>
          <w:szCs w:val="22"/>
        </w:rPr>
        <w:t>KDG</w:t>
      </w:r>
      <w:r w:rsidR="007A1A8E">
        <w:rPr>
          <w:rFonts w:ascii="Calibri" w:hAnsi="Calibri" w:cs="Calibri"/>
          <w:b/>
          <w:sz w:val="22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 w:val="22"/>
          <w:szCs w:val="22"/>
        </w:rPr>
        <w:t>A.1KDG, B.1KDG, D.1KDG</w:t>
      </w:r>
      <w:r w:rsidRPr="00F90876">
        <w:rPr>
          <w:rFonts w:ascii="Calibri" w:hAnsi="Calibri" w:cs="Calibri"/>
          <w:color w:val="000000"/>
          <w:sz w:val="22"/>
          <w:szCs w:val="22"/>
        </w:rPr>
        <w:t>,</w:t>
      </w:r>
    </w:p>
    <w:p w14:paraId="702BD048" w14:textId="05839493" w:rsidR="00A4160C" w:rsidRPr="007A1A8E" w:rsidRDefault="00A4160C" w:rsidP="00B26227">
      <w:pPr>
        <w:numPr>
          <w:ilvl w:val="0"/>
          <w:numId w:val="71"/>
        </w:numPr>
        <w:tabs>
          <w:tab w:val="clear" w:pos="348"/>
        </w:tabs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7A1A8E">
        <w:rPr>
          <w:rFonts w:ascii="Calibri" w:hAnsi="Calibri" w:cs="Calibri"/>
          <w:sz w:val="22"/>
          <w:szCs w:val="22"/>
        </w:rPr>
        <w:t xml:space="preserve">klasy zbiorczej, oznaczone symbolem </w:t>
      </w:r>
      <w:r w:rsidRPr="007A1A8E">
        <w:rPr>
          <w:rFonts w:ascii="Calibri" w:hAnsi="Calibri" w:cs="Calibri"/>
          <w:b/>
          <w:sz w:val="22"/>
          <w:szCs w:val="22"/>
        </w:rPr>
        <w:t>KDZ</w:t>
      </w:r>
      <w:r w:rsidR="007A1A8E" w:rsidRPr="007A1A8E">
        <w:rPr>
          <w:rFonts w:ascii="Calibri" w:hAnsi="Calibri" w:cs="Calibri"/>
          <w:b/>
          <w:sz w:val="22"/>
          <w:szCs w:val="22"/>
        </w:rPr>
        <w:t>:</w:t>
      </w:r>
      <w:r w:rsidR="007A1A8E" w:rsidRPr="007A1A8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73F4" w:rsidRPr="002373F4">
        <w:rPr>
          <w:rFonts w:ascii="Calibri" w:hAnsi="Calibri" w:cs="Calibri"/>
          <w:b/>
          <w:bCs/>
          <w:sz w:val="22"/>
          <w:szCs w:val="22"/>
        </w:rPr>
        <w:t>A.1KDZ-A.4KDZ, B.1KDZ-B.3KDZ, C.1KDZ</w:t>
      </w:r>
      <w:r w:rsidRPr="007A1A8E">
        <w:rPr>
          <w:rFonts w:ascii="Calibri" w:hAnsi="Calibri" w:cs="Calibri"/>
          <w:sz w:val="22"/>
          <w:szCs w:val="22"/>
        </w:rPr>
        <w:t>,</w:t>
      </w:r>
    </w:p>
    <w:p w14:paraId="5BE25869" w14:textId="2727FDED" w:rsidR="00EE348A" w:rsidRPr="007A1A8E" w:rsidRDefault="00EE348A" w:rsidP="00B26227">
      <w:pPr>
        <w:numPr>
          <w:ilvl w:val="0"/>
          <w:numId w:val="71"/>
        </w:numPr>
        <w:tabs>
          <w:tab w:val="clear" w:pos="348"/>
        </w:tabs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7A1A8E">
        <w:rPr>
          <w:rFonts w:ascii="Calibri" w:hAnsi="Calibri" w:cs="Calibri"/>
          <w:sz w:val="22"/>
          <w:szCs w:val="22"/>
        </w:rPr>
        <w:t xml:space="preserve">klasy dojazdowej, oznaczone symbolem </w:t>
      </w:r>
      <w:r w:rsidRPr="007A1A8E">
        <w:rPr>
          <w:rFonts w:ascii="Calibri" w:hAnsi="Calibri" w:cs="Calibri"/>
          <w:b/>
          <w:sz w:val="22"/>
          <w:szCs w:val="22"/>
        </w:rPr>
        <w:t>KDD</w:t>
      </w:r>
      <w:r w:rsidR="007A1A8E" w:rsidRPr="007A1A8E">
        <w:rPr>
          <w:rFonts w:ascii="Calibri" w:hAnsi="Calibri" w:cs="Calibri"/>
          <w:b/>
          <w:sz w:val="22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 w:val="22"/>
          <w:szCs w:val="22"/>
        </w:rPr>
        <w:t>A.1KDD-A.19KDD, B.1KDD, D.1KDD-D.3KDD</w:t>
      </w:r>
      <w:r w:rsidRPr="007A1A8E">
        <w:rPr>
          <w:rFonts w:ascii="Calibri" w:hAnsi="Calibri" w:cs="Calibri"/>
          <w:sz w:val="22"/>
          <w:szCs w:val="22"/>
        </w:rPr>
        <w:t>;</w:t>
      </w:r>
    </w:p>
    <w:p w14:paraId="15669089" w14:textId="2BDC1483" w:rsidR="00EE348A" w:rsidRPr="007A1A8E" w:rsidRDefault="00EE348A" w:rsidP="00B26227">
      <w:pPr>
        <w:numPr>
          <w:ilvl w:val="0"/>
          <w:numId w:val="70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7A1A8E">
        <w:rPr>
          <w:rFonts w:ascii="Calibri" w:hAnsi="Calibri" w:cs="Calibri"/>
          <w:color w:val="000000"/>
          <w:sz w:val="22"/>
          <w:szCs w:val="22"/>
        </w:rPr>
        <w:t xml:space="preserve">tereny dróg niepublicznych – oznaczone symbolem </w:t>
      </w:r>
      <w:r w:rsidRPr="007A1A8E">
        <w:rPr>
          <w:rFonts w:ascii="Calibri" w:hAnsi="Calibri" w:cs="Calibri"/>
          <w:b/>
          <w:color w:val="000000"/>
          <w:sz w:val="22"/>
          <w:szCs w:val="22"/>
        </w:rPr>
        <w:t>KDW</w:t>
      </w:r>
      <w:r w:rsidR="007A1A8E" w:rsidRPr="007A1A8E">
        <w:rPr>
          <w:rFonts w:ascii="Calibri" w:hAnsi="Calibri" w:cs="Calibri"/>
          <w:b/>
          <w:color w:val="000000"/>
          <w:sz w:val="22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 w:val="22"/>
          <w:szCs w:val="22"/>
        </w:rPr>
        <w:t>A.1KDW, B.1KDW, D.1KDW</w:t>
      </w:r>
      <w:r w:rsidRPr="007A1A8E">
        <w:rPr>
          <w:rFonts w:ascii="Calibri" w:hAnsi="Calibri" w:cs="Calibri"/>
          <w:color w:val="000000"/>
          <w:sz w:val="22"/>
          <w:szCs w:val="22"/>
        </w:rPr>
        <w:t>.</w:t>
      </w:r>
    </w:p>
    <w:p w14:paraId="1AC389D3" w14:textId="77777777" w:rsidR="00EE348A" w:rsidRPr="00F90876" w:rsidRDefault="00EE348A" w:rsidP="00B26227">
      <w:pPr>
        <w:pStyle w:val="standard"/>
        <w:numPr>
          <w:ilvl w:val="0"/>
          <w:numId w:val="69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poszczególnych terenów dróg, wymienionych w ust. 1 ustala się szerokość w liniach rozgraniczających wyznaczonych na rysunku planu i wynoszących nie mniej niż:</w:t>
      </w:r>
    </w:p>
    <w:p w14:paraId="5A8B2404" w14:textId="77777777" w:rsidR="00EE348A" w:rsidRPr="00F90876" w:rsidRDefault="00EE348A" w:rsidP="00B26227">
      <w:pPr>
        <w:numPr>
          <w:ilvl w:val="0"/>
          <w:numId w:val="72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droga </w:t>
      </w:r>
      <w:r w:rsidRPr="00F90876">
        <w:rPr>
          <w:rFonts w:ascii="Calibri" w:hAnsi="Calibri" w:cs="Calibri"/>
          <w:sz w:val="22"/>
          <w:szCs w:val="22"/>
        </w:rPr>
        <w:t>publiczna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klasy głównej oznaczona na rysunku planu symbolami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KDG </w:t>
      </w:r>
      <w:r w:rsidRPr="00F90876">
        <w:rPr>
          <w:rFonts w:ascii="Calibri" w:hAnsi="Calibri" w:cs="Calibri"/>
          <w:color w:val="000000"/>
          <w:sz w:val="22"/>
          <w:szCs w:val="22"/>
        </w:rPr>
        <w:t>– 25 m;</w:t>
      </w:r>
    </w:p>
    <w:p w14:paraId="26F1886B" w14:textId="77777777" w:rsidR="00A4160C" w:rsidRPr="00F90876" w:rsidRDefault="00A4160C" w:rsidP="00B26227">
      <w:pPr>
        <w:numPr>
          <w:ilvl w:val="0"/>
          <w:numId w:val="72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drog</w:t>
      </w:r>
      <w:r w:rsidR="00D51F83" w:rsidRPr="00F90876">
        <w:rPr>
          <w:rFonts w:ascii="Calibri" w:hAnsi="Calibri" w:cs="Calibri"/>
          <w:sz w:val="22"/>
          <w:szCs w:val="22"/>
        </w:rPr>
        <w:t>a</w:t>
      </w:r>
      <w:r w:rsidRPr="00F90876">
        <w:rPr>
          <w:rFonts w:ascii="Calibri" w:hAnsi="Calibri" w:cs="Calibri"/>
          <w:sz w:val="22"/>
          <w:szCs w:val="22"/>
        </w:rPr>
        <w:t xml:space="preserve"> publiczn</w:t>
      </w:r>
      <w:r w:rsidR="00D51F83" w:rsidRPr="00F90876">
        <w:rPr>
          <w:rFonts w:ascii="Calibri" w:hAnsi="Calibri" w:cs="Calibri"/>
          <w:sz w:val="22"/>
          <w:szCs w:val="22"/>
        </w:rPr>
        <w:t>a</w:t>
      </w:r>
      <w:r w:rsidRPr="00F90876">
        <w:rPr>
          <w:rFonts w:ascii="Calibri" w:hAnsi="Calibri" w:cs="Calibri"/>
          <w:sz w:val="22"/>
          <w:szCs w:val="22"/>
        </w:rPr>
        <w:t xml:space="preserve"> klasy zbiorczej oznaczone na rysunku planu symbolem </w:t>
      </w:r>
      <w:r w:rsidRPr="00F90876">
        <w:rPr>
          <w:rFonts w:ascii="Calibri" w:hAnsi="Calibri" w:cs="Calibri"/>
          <w:b/>
          <w:sz w:val="22"/>
          <w:szCs w:val="22"/>
        </w:rPr>
        <w:t xml:space="preserve">KDZ </w:t>
      </w:r>
      <w:r w:rsidRPr="00F90876">
        <w:rPr>
          <w:rFonts w:ascii="Calibri" w:hAnsi="Calibri" w:cs="Calibri"/>
          <w:sz w:val="22"/>
          <w:szCs w:val="22"/>
        </w:rPr>
        <w:t xml:space="preserve">– </w:t>
      </w:r>
      <w:r w:rsidR="003F53F9" w:rsidRPr="00F90876">
        <w:rPr>
          <w:rFonts w:ascii="Calibri" w:hAnsi="Calibri" w:cs="Calibri"/>
          <w:sz w:val="22"/>
          <w:szCs w:val="22"/>
        </w:rPr>
        <w:t>12</w:t>
      </w:r>
      <w:r w:rsidRPr="00F90876">
        <w:rPr>
          <w:rFonts w:ascii="Calibri" w:hAnsi="Calibri" w:cs="Calibri"/>
          <w:sz w:val="22"/>
          <w:szCs w:val="22"/>
        </w:rPr>
        <w:t> m;</w:t>
      </w:r>
    </w:p>
    <w:p w14:paraId="1B0B37FB" w14:textId="77777777" w:rsidR="00EE348A" w:rsidRPr="00F90876" w:rsidRDefault="00EE348A" w:rsidP="00B26227">
      <w:pPr>
        <w:numPr>
          <w:ilvl w:val="0"/>
          <w:numId w:val="72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drogi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F90876">
        <w:rPr>
          <w:rFonts w:ascii="Calibri" w:hAnsi="Calibri" w:cs="Calibri"/>
          <w:sz w:val="22"/>
          <w:szCs w:val="22"/>
        </w:rPr>
        <w:t>publiczne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klasy dojazdowej oznaczone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na rysunku planu symbolem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 xml:space="preserve">KDD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– 10 m; </w:t>
      </w:r>
    </w:p>
    <w:p w14:paraId="186F5A20" w14:textId="77777777" w:rsidR="00EE348A" w:rsidRPr="00F90876" w:rsidRDefault="00EE348A" w:rsidP="00B26227">
      <w:pPr>
        <w:numPr>
          <w:ilvl w:val="0"/>
          <w:numId w:val="72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drogi wewnętrzne oznaczone na rysunku planu symbolem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KDW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– 6 m. </w:t>
      </w:r>
    </w:p>
    <w:p w14:paraId="02E12B1C" w14:textId="77777777" w:rsidR="00EE348A" w:rsidRPr="00F90876" w:rsidRDefault="00EE348A" w:rsidP="00B26227">
      <w:pPr>
        <w:pStyle w:val="standard"/>
        <w:numPr>
          <w:ilvl w:val="0"/>
          <w:numId w:val="69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Ze względu na istniejące zainwestowanie i zagospodarowanie terenu, zgodnie z przepisami odrębnymi, dopuszcza się dla dróg </w:t>
      </w:r>
      <w:r w:rsidRPr="00F90876">
        <w:rPr>
          <w:rFonts w:ascii="Calibri" w:hAnsi="Calibri" w:cs="Calibri"/>
          <w:b/>
          <w:color w:val="000000"/>
          <w:szCs w:val="22"/>
        </w:rPr>
        <w:t>KDD</w:t>
      </w:r>
      <w:r w:rsidRPr="00F90876">
        <w:rPr>
          <w:rFonts w:ascii="Calibri" w:hAnsi="Calibri" w:cs="Calibri"/>
          <w:color w:val="000000"/>
          <w:szCs w:val="22"/>
        </w:rPr>
        <w:t xml:space="preserve"> oraz </w:t>
      </w:r>
      <w:r w:rsidRPr="00F90876">
        <w:rPr>
          <w:rFonts w:ascii="Calibri" w:hAnsi="Calibri" w:cs="Calibri"/>
          <w:b/>
          <w:color w:val="000000"/>
          <w:szCs w:val="22"/>
        </w:rPr>
        <w:t>KDW</w:t>
      </w:r>
      <w:r w:rsidRPr="00F90876">
        <w:rPr>
          <w:rFonts w:ascii="Calibri" w:hAnsi="Calibri" w:cs="Calibri"/>
          <w:color w:val="000000"/>
          <w:szCs w:val="22"/>
        </w:rPr>
        <w:t xml:space="preserve"> lokalne zawężenie linii rozgraniczających, ustalone na rysunku planu. </w:t>
      </w:r>
    </w:p>
    <w:p w14:paraId="133F8E77" w14:textId="77777777" w:rsidR="00EE348A" w:rsidRPr="00F90876" w:rsidRDefault="00EE348A" w:rsidP="00B26227">
      <w:pPr>
        <w:pStyle w:val="standard"/>
        <w:numPr>
          <w:ilvl w:val="0"/>
          <w:numId w:val="69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hanging="357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Dla terenów dróg:</w:t>
      </w:r>
    </w:p>
    <w:p w14:paraId="0849350A" w14:textId="01E20D0A" w:rsidR="00EE348A" w:rsidRPr="00F90876" w:rsidRDefault="003C2238" w:rsidP="00B26227">
      <w:pPr>
        <w:numPr>
          <w:ilvl w:val="0"/>
          <w:numId w:val="73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ustala się przeznaczenie podstawowe: budowle drogowe wraz z przynależnymi odpowiednio drogowymi obiektami inżynierskimi, urządzeniami i instalacjami służącymi do prowadzenia i</w:t>
      </w:r>
      <w:r w:rsidR="00F572C7">
        <w:rPr>
          <w:rFonts w:ascii="Calibri" w:hAnsi="Calibri" w:cs="Calibri"/>
          <w:color w:val="000000"/>
          <w:sz w:val="22"/>
          <w:szCs w:val="22"/>
        </w:rPr>
        <w:t> 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obsługi ruchu </w:t>
      </w:r>
      <w:r w:rsidR="0040722F" w:rsidRPr="00F90876">
        <w:rPr>
          <w:rFonts w:ascii="Calibri" w:hAnsi="Calibri" w:cs="Calibri"/>
          <w:color w:val="000000"/>
          <w:sz w:val="22"/>
          <w:szCs w:val="22"/>
        </w:rPr>
        <w:t>kołowego</w:t>
      </w:r>
      <w:r w:rsidRPr="00F90876">
        <w:rPr>
          <w:rFonts w:ascii="Calibri" w:hAnsi="Calibri" w:cs="Calibri"/>
          <w:color w:val="000000"/>
          <w:sz w:val="22"/>
          <w:szCs w:val="22"/>
        </w:rPr>
        <w:t>, pieszego, rowerowego oraz dla potrzeb zarządzania drogą; wyznaczone na rysunku planu linie rozgraniczające zapewniają możliwość realizacji wszystkich przynależnych elementów niezbędnych do prawidłowego wyposażenia i funkcjonowania dróg;</w:t>
      </w:r>
    </w:p>
    <w:p w14:paraId="7B8487E3" w14:textId="77777777" w:rsidR="00EE348A" w:rsidRPr="00F90876" w:rsidRDefault="00EE348A" w:rsidP="00B26227">
      <w:pPr>
        <w:numPr>
          <w:ilvl w:val="0"/>
          <w:numId w:val="73"/>
        </w:numPr>
        <w:spacing w:line="276" w:lineRule="auto"/>
        <w:ind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zgodnie z przepisami odrębnymi w zakresie dróg publicznych dopuszcza się lokalizację:</w:t>
      </w:r>
    </w:p>
    <w:p w14:paraId="265E05B4" w14:textId="77777777" w:rsidR="00EE348A" w:rsidRPr="00F90876" w:rsidRDefault="00EE348A" w:rsidP="00B26227">
      <w:pPr>
        <w:numPr>
          <w:ilvl w:val="0"/>
          <w:numId w:val="74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sieci, obiektów i urządzeń infrastruktury technicznej, miejsc postojowych niezwiązanych funkcjonalnie z prowadzeniem ruchu drogowego,</w:t>
      </w:r>
    </w:p>
    <w:p w14:paraId="000D9626" w14:textId="77777777" w:rsidR="00EE348A" w:rsidRPr="00F90876" w:rsidRDefault="00EE348A" w:rsidP="00B26227">
      <w:pPr>
        <w:numPr>
          <w:ilvl w:val="0"/>
          <w:numId w:val="74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obiektów związanych z obsługą pasażerów, w ramach zagospodarowania przystanków komunikacyjnych,</w:t>
      </w:r>
    </w:p>
    <w:p w14:paraId="2445D56C" w14:textId="77777777" w:rsidR="00010E04" w:rsidRPr="00F90876" w:rsidRDefault="00EE348A" w:rsidP="00B26227">
      <w:pPr>
        <w:numPr>
          <w:ilvl w:val="0"/>
          <w:numId w:val="74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zieleni urządzonej w pasach drogowych</w:t>
      </w:r>
      <w:r w:rsidR="00010E04" w:rsidRPr="00F90876">
        <w:rPr>
          <w:rFonts w:ascii="Calibri" w:hAnsi="Calibri" w:cs="Calibri"/>
          <w:sz w:val="22"/>
          <w:szCs w:val="22"/>
        </w:rPr>
        <w:t>,</w:t>
      </w:r>
    </w:p>
    <w:p w14:paraId="26194AC2" w14:textId="77777777" w:rsidR="00EE348A" w:rsidRPr="00F90876" w:rsidRDefault="00010E04" w:rsidP="00B26227">
      <w:pPr>
        <w:numPr>
          <w:ilvl w:val="0"/>
          <w:numId w:val="74"/>
        </w:numPr>
        <w:spacing w:line="276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miejsc postojowych w liniach rozgraniczających dróg publicznych: </w:t>
      </w:r>
      <w:r w:rsidR="00A4160C" w:rsidRPr="00F90876">
        <w:rPr>
          <w:rFonts w:ascii="Calibri" w:hAnsi="Calibri" w:cs="Calibri"/>
          <w:b/>
          <w:color w:val="000000"/>
          <w:sz w:val="22"/>
          <w:szCs w:val="22"/>
        </w:rPr>
        <w:t>KDZ,</w:t>
      </w:r>
      <w:r w:rsidR="00A4160C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b/>
          <w:color w:val="000000"/>
          <w:sz w:val="22"/>
          <w:szCs w:val="22"/>
        </w:rPr>
        <w:t>KDD</w:t>
      </w:r>
      <w:r w:rsidR="00EE348A" w:rsidRPr="00F90876">
        <w:rPr>
          <w:rFonts w:ascii="Calibri" w:hAnsi="Calibri" w:cs="Calibri"/>
          <w:sz w:val="22"/>
          <w:szCs w:val="22"/>
        </w:rPr>
        <w:t>.</w:t>
      </w:r>
    </w:p>
    <w:p w14:paraId="3355B045" w14:textId="77777777" w:rsidR="00EE348A" w:rsidRPr="00F90876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9581EF4" w14:textId="08CDA1C9" w:rsidR="00EE348A" w:rsidRPr="00F90876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§4</w:t>
      </w:r>
      <w:r w:rsidR="002373F4">
        <w:rPr>
          <w:rFonts w:ascii="Calibri" w:hAnsi="Calibri" w:cs="Calibri"/>
          <w:b/>
          <w:color w:val="000000"/>
          <w:szCs w:val="22"/>
        </w:rPr>
        <w:t>1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44A87951" w14:textId="0DF62D41" w:rsidR="00EE348A" w:rsidRPr="000B4E77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B4E77">
        <w:rPr>
          <w:rFonts w:asciiTheme="minorHAnsi" w:hAnsiTheme="minorHAnsi" w:cstheme="minorHAnsi"/>
          <w:color w:val="000000"/>
          <w:szCs w:val="22"/>
        </w:rPr>
        <w:t xml:space="preserve">Wyznacza się </w:t>
      </w:r>
      <w:r w:rsidRPr="000B4E77">
        <w:rPr>
          <w:rFonts w:asciiTheme="minorHAnsi" w:hAnsiTheme="minorHAnsi" w:cstheme="minorHAnsi"/>
          <w:b/>
          <w:color w:val="000000"/>
          <w:szCs w:val="22"/>
        </w:rPr>
        <w:t>TERENY ROZWOJU USŁUG I URZĄDZEŃ TOWARZYSZĄCYCH TRASOM KOMUNIKACYJNYM (KP</w:t>
      </w:r>
      <w:r w:rsidR="00245A75" w:rsidRPr="000B4E77">
        <w:rPr>
          <w:rFonts w:asciiTheme="minorHAnsi" w:hAnsiTheme="minorHAnsi" w:cstheme="minorHAnsi"/>
          <w:b/>
          <w:color w:val="000000"/>
          <w:szCs w:val="22"/>
        </w:rPr>
        <w:t xml:space="preserve">: </w:t>
      </w:r>
      <w:r w:rsidR="002373F4" w:rsidRPr="000B4E77">
        <w:rPr>
          <w:rFonts w:asciiTheme="minorHAnsi" w:hAnsiTheme="minorHAnsi" w:cstheme="minorHAnsi"/>
          <w:b/>
          <w:bCs/>
          <w:szCs w:val="22"/>
        </w:rPr>
        <w:t>A.1KP-A.2KP</w:t>
      </w:r>
      <w:r w:rsidRPr="000B4E77">
        <w:rPr>
          <w:rFonts w:asciiTheme="minorHAnsi" w:hAnsiTheme="minorHAnsi" w:cstheme="minorHAnsi"/>
          <w:b/>
          <w:color w:val="000000"/>
          <w:szCs w:val="22"/>
        </w:rPr>
        <w:t>)</w:t>
      </w:r>
      <w:r w:rsidRPr="000B4E77">
        <w:rPr>
          <w:rFonts w:asciiTheme="minorHAnsi" w:hAnsiTheme="minorHAnsi" w:cstheme="minorHAnsi"/>
          <w:color w:val="000000"/>
          <w:szCs w:val="22"/>
        </w:rPr>
        <w:t>.</w:t>
      </w:r>
    </w:p>
    <w:p w14:paraId="0E42E9E0" w14:textId="77777777" w:rsidR="00EE348A" w:rsidRPr="000B4E77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B4E77">
        <w:rPr>
          <w:rFonts w:asciiTheme="minorHAnsi" w:hAnsiTheme="minorHAnsi" w:cstheme="minorHAnsi"/>
          <w:color w:val="000000"/>
          <w:szCs w:val="22"/>
        </w:rPr>
        <w:t>Przeznaczenie podstawowe: place parkingowe.</w:t>
      </w:r>
    </w:p>
    <w:p w14:paraId="3812FADC" w14:textId="77777777" w:rsidR="00EE348A" w:rsidRPr="000B4E77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0B4E77">
        <w:rPr>
          <w:rFonts w:asciiTheme="minorHAnsi" w:hAnsiTheme="minorHAnsi" w:cstheme="minorHAnsi"/>
          <w:color w:val="000000"/>
          <w:szCs w:val="22"/>
        </w:rPr>
        <w:t>Przeznaczenie dopuszczalne:</w:t>
      </w:r>
    </w:p>
    <w:p w14:paraId="4B2EA483" w14:textId="77777777" w:rsidR="00EE348A" w:rsidRPr="000B4E77" w:rsidRDefault="00EE348A" w:rsidP="00B26227">
      <w:pPr>
        <w:numPr>
          <w:ilvl w:val="0"/>
          <w:numId w:val="76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B4E77">
        <w:rPr>
          <w:rFonts w:asciiTheme="minorHAnsi" w:hAnsiTheme="minorHAnsi" w:cstheme="minorHAnsi"/>
          <w:color w:val="000000"/>
          <w:sz w:val="22"/>
          <w:szCs w:val="22"/>
        </w:rPr>
        <w:t>obiekty i urządzenia infrastruktury technicznej;</w:t>
      </w:r>
    </w:p>
    <w:p w14:paraId="576A0038" w14:textId="77777777" w:rsidR="00EE348A" w:rsidRPr="00F90876" w:rsidRDefault="00EE348A" w:rsidP="00B26227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B4E77">
        <w:rPr>
          <w:rFonts w:asciiTheme="minorHAnsi" w:hAnsiTheme="minorHAnsi" w:cstheme="minorHAnsi"/>
          <w:color w:val="000000"/>
          <w:sz w:val="22"/>
          <w:szCs w:val="22"/>
        </w:rPr>
        <w:t>zieleń urządzona i zadrzewienia</w:t>
      </w:r>
      <w:r w:rsidRPr="00F90876">
        <w:rPr>
          <w:rFonts w:ascii="Calibri" w:hAnsi="Calibri" w:cs="Calibri"/>
          <w:color w:val="000000"/>
          <w:sz w:val="22"/>
          <w:szCs w:val="22"/>
        </w:rPr>
        <w:t>;</w:t>
      </w:r>
    </w:p>
    <w:p w14:paraId="18973AE3" w14:textId="77777777" w:rsidR="00EE348A" w:rsidRPr="00F90876" w:rsidRDefault="00EE348A" w:rsidP="00B26227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budynki zaplecza administracyjnego i socjalnego;</w:t>
      </w:r>
    </w:p>
    <w:p w14:paraId="7CBAE86F" w14:textId="77777777" w:rsidR="00EE348A" w:rsidRPr="00F90876" w:rsidRDefault="00EE348A" w:rsidP="00B26227">
      <w:pPr>
        <w:numPr>
          <w:ilvl w:val="0"/>
          <w:numId w:val="7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stacje paliw, myjnie pojazdów.</w:t>
      </w:r>
    </w:p>
    <w:p w14:paraId="2973DF97" w14:textId="77777777" w:rsidR="00EE348A" w:rsidRPr="00F90876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lastRenderedPageBreak/>
        <w:t xml:space="preserve">Nie określa się formy architektonicznej stacji paliw; maksymalna wysokość obiektów do 11 m. </w:t>
      </w:r>
    </w:p>
    <w:p w14:paraId="5D5561AB" w14:textId="77777777" w:rsidR="00EE348A" w:rsidRPr="00F90876" w:rsidRDefault="00EE348A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Lokalizacja stacji paliw płynnych i myjni wymaga zastosowania przepisów odrębnych.</w:t>
      </w:r>
    </w:p>
    <w:p w14:paraId="2F90D7B5" w14:textId="77777777" w:rsidR="00EE348A" w:rsidRPr="00F90876" w:rsidRDefault="00B70CB6" w:rsidP="00B26227">
      <w:pPr>
        <w:pStyle w:val="standard"/>
        <w:numPr>
          <w:ilvl w:val="0"/>
          <w:numId w:val="7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Ustala się</w:t>
      </w:r>
      <w:r w:rsidR="00EE348A" w:rsidRPr="00F90876">
        <w:rPr>
          <w:rFonts w:ascii="Calibri" w:hAnsi="Calibri" w:cs="Calibri"/>
          <w:color w:val="000000"/>
          <w:szCs w:val="22"/>
        </w:rPr>
        <w:t>:</w:t>
      </w:r>
    </w:p>
    <w:p w14:paraId="62AFF486" w14:textId="1B70A4E4" w:rsidR="00B70CB6" w:rsidRPr="00BB6147" w:rsidRDefault="00B70CB6" w:rsidP="00B26227">
      <w:pPr>
        <w:numPr>
          <w:ilvl w:val="0"/>
          <w:numId w:val="16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zabudowy nie może przekroczyć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7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</w:t>
      </w:r>
      <w:r w:rsidR="00F572C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</w:p>
    <w:p w14:paraId="1344943F" w14:textId="050FF88A" w:rsidR="00B70CB6" w:rsidRPr="00BB6147" w:rsidRDefault="00B70CB6" w:rsidP="00B26227">
      <w:pPr>
        <w:numPr>
          <w:ilvl w:val="0"/>
          <w:numId w:val="16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powierzchni terenu biologicznie czynnego nie może być niższy niż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25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% powierzchni działki budowlanej</w:t>
      </w:r>
      <w:r w:rsidR="00F572C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48F7E703" w14:textId="77777777" w:rsidR="00B70CB6" w:rsidRPr="00BB6147" w:rsidRDefault="00B70CB6" w:rsidP="00B26227">
      <w:pPr>
        <w:numPr>
          <w:ilvl w:val="0"/>
          <w:numId w:val="16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minimalna nadziemna intensywność zabudowy – 0,01, maksymalna nadziemna intensywność zabudowy – 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1,0</w:t>
      </w: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69664BC8" w14:textId="77777777" w:rsidR="00B70CB6" w:rsidRPr="005B0481" w:rsidRDefault="00B70CB6" w:rsidP="00B26227">
      <w:pPr>
        <w:numPr>
          <w:ilvl w:val="0"/>
          <w:numId w:val="164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BB6147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5</w:t>
      </w:r>
      <w:r w:rsidRPr="005B0481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147634DD" w14:textId="77777777" w:rsidR="00C67851" w:rsidRPr="00F90876" w:rsidRDefault="00C67851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19D8FE80" w14:textId="1FC69435" w:rsidR="00F0151E" w:rsidRPr="00F90876" w:rsidRDefault="00F0151E" w:rsidP="00F0151E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§4</w:t>
      </w:r>
      <w:r w:rsidR="002373F4">
        <w:rPr>
          <w:rFonts w:ascii="Calibri" w:hAnsi="Calibri" w:cs="Calibri"/>
          <w:b/>
          <w:color w:val="000000"/>
          <w:szCs w:val="22"/>
        </w:rPr>
        <w:t>2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34A83E01" w14:textId="1A603693" w:rsidR="001E58A0" w:rsidRPr="00245A75" w:rsidRDefault="001E58A0" w:rsidP="00B26227">
      <w:pPr>
        <w:pStyle w:val="standard"/>
        <w:numPr>
          <w:ilvl w:val="0"/>
          <w:numId w:val="6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>TERENY WÓD POWIERZCHNIOWYCH (</w:t>
      </w:r>
      <w:proofErr w:type="spellStart"/>
      <w:r w:rsidRPr="00F90876">
        <w:rPr>
          <w:rFonts w:ascii="Calibri" w:hAnsi="Calibri" w:cs="Calibri"/>
          <w:b/>
          <w:color w:val="000000"/>
          <w:szCs w:val="22"/>
        </w:rPr>
        <w:t>W</w:t>
      </w:r>
      <w:r w:rsidR="00E03D76" w:rsidRPr="00F90876">
        <w:rPr>
          <w:rFonts w:ascii="Calibri" w:hAnsi="Calibri" w:cs="Calibri"/>
          <w:b/>
          <w:color w:val="000000"/>
          <w:szCs w:val="22"/>
        </w:rPr>
        <w:t>p</w:t>
      </w:r>
      <w:proofErr w:type="spellEnd"/>
      <w:r w:rsidR="00245A75" w:rsidRPr="00245A75">
        <w:rPr>
          <w:rFonts w:ascii="Calibri" w:hAnsi="Calibri" w:cs="Calibri"/>
          <w:b/>
          <w:color w:val="000000"/>
          <w:szCs w:val="22"/>
        </w:rPr>
        <w:t xml:space="preserve">: </w:t>
      </w:r>
      <w:r w:rsidR="002373F4" w:rsidRPr="002373F4">
        <w:rPr>
          <w:rFonts w:ascii="Calibri" w:hAnsi="Calibri" w:cs="Calibri"/>
          <w:b/>
          <w:bCs/>
          <w:szCs w:val="22"/>
        </w:rPr>
        <w:t>A.1Wp-A.7Wp, C.1Wp-C.2Wp</w:t>
      </w:r>
      <w:r w:rsidRPr="00245A75">
        <w:rPr>
          <w:rFonts w:ascii="Calibri" w:hAnsi="Calibri" w:cs="Calibri"/>
          <w:b/>
          <w:color w:val="000000"/>
          <w:szCs w:val="22"/>
        </w:rPr>
        <w:t>)</w:t>
      </w:r>
      <w:r w:rsidRPr="00245A75">
        <w:rPr>
          <w:rFonts w:ascii="Calibri" w:hAnsi="Calibri" w:cs="Calibri"/>
          <w:color w:val="000000"/>
          <w:szCs w:val="22"/>
        </w:rPr>
        <w:t>.</w:t>
      </w:r>
    </w:p>
    <w:p w14:paraId="355F8D79" w14:textId="77777777" w:rsidR="001E58A0" w:rsidRPr="00F90876" w:rsidRDefault="001E58A0" w:rsidP="00B26227">
      <w:pPr>
        <w:pStyle w:val="standard"/>
        <w:numPr>
          <w:ilvl w:val="0"/>
          <w:numId w:val="6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 otwarte wody powierzchniowe.</w:t>
      </w:r>
    </w:p>
    <w:p w14:paraId="2DC31E05" w14:textId="77777777" w:rsidR="001E58A0" w:rsidRPr="00F90876" w:rsidRDefault="001E58A0" w:rsidP="00B26227">
      <w:pPr>
        <w:pStyle w:val="standard"/>
        <w:numPr>
          <w:ilvl w:val="0"/>
          <w:numId w:val="6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31636F19" w14:textId="77777777" w:rsidR="001E58A0" w:rsidRPr="00F90876" w:rsidRDefault="001E58A0" w:rsidP="00B26227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urządzenia wodne;</w:t>
      </w:r>
    </w:p>
    <w:p w14:paraId="4EA9DE49" w14:textId="77777777" w:rsidR="001E58A0" w:rsidRPr="00F90876" w:rsidRDefault="001E58A0" w:rsidP="00B26227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urządzenia służące ochronie przeciwpowodziowej i zabezpieczeniu koryt przed erozją.</w:t>
      </w:r>
    </w:p>
    <w:p w14:paraId="65C165F1" w14:textId="77777777" w:rsidR="001E58A0" w:rsidRPr="00F90876" w:rsidRDefault="001E58A0" w:rsidP="00B26227">
      <w:pPr>
        <w:pStyle w:val="standard"/>
        <w:numPr>
          <w:ilvl w:val="0"/>
          <w:numId w:val="6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Na terenach </w:t>
      </w:r>
      <w:proofErr w:type="spellStart"/>
      <w:r w:rsidRPr="00F90876">
        <w:rPr>
          <w:rFonts w:ascii="Calibri" w:hAnsi="Calibri" w:cs="Calibri"/>
          <w:b/>
          <w:color w:val="000000"/>
          <w:szCs w:val="22"/>
        </w:rPr>
        <w:t>W</w:t>
      </w:r>
      <w:r w:rsidR="00E03D76" w:rsidRPr="00F90876">
        <w:rPr>
          <w:rFonts w:ascii="Calibri" w:hAnsi="Calibri" w:cs="Calibri"/>
          <w:b/>
          <w:color w:val="000000"/>
          <w:szCs w:val="22"/>
        </w:rPr>
        <w:t>p</w:t>
      </w:r>
      <w:proofErr w:type="spellEnd"/>
      <w:r w:rsidRPr="00F90876">
        <w:rPr>
          <w:rFonts w:ascii="Calibri" w:hAnsi="Calibri" w:cs="Calibri"/>
          <w:color w:val="000000"/>
          <w:szCs w:val="22"/>
        </w:rPr>
        <w:t xml:space="preserve"> ustala się następujące zasady zagospodarowania:</w:t>
      </w:r>
    </w:p>
    <w:p w14:paraId="4770BD12" w14:textId="77777777" w:rsidR="001E58A0" w:rsidRPr="00F90876" w:rsidRDefault="001E58A0" w:rsidP="00B26227">
      <w:pPr>
        <w:numPr>
          <w:ilvl w:val="0"/>
          <w:numId w:val="6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nakaz zachowania zbiorników wodnych oraz naturalnych koryt rzek i potoków z ich obudową biologiczną;</w:t>
      </w:r>
    </w:p>
    <w:p w14:paraId="4B12324E" w14:textId="77777777" w:rsidR="001E58A0" w:rsidRPr="00F90876" w:rsidRDefault="001E58A0" w:rsidP="00B26227">
      <w:pPr>
        <w:numPr>
          <w:ilvl w:val="0"/>
          <w:numId w:val="6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zakaz regulacji brzegów i przebiegu koryt </w:t>
      </w:r>
      <w:r w:rsidR="00CA1B33" w:rsidRPr="00F90876">
        <w:rPr>
          <w:rFonts w:ascii="Calibri" w:hAnsi="Calibri" w:cs="Calibri"/>
          <w:color w:val="000000"/>
          <w:sz w:val="22"/>
          <w:szCs w:val="22"/>
        </w:rPr>
        <w:t>cieków wodnych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celem zachowania ich naturalnego charakteru, za wyjątkiem obszarów, w których ze względów bezpieczeństwa regulacja brzegów jest niezbędna;</w:t>
      </w:r>
    </w:p>
    <w:p w14:paraId="1420C137" w14:textId="77777777" w:rsidR="001E58A0" w:rsidRPr="00F90876" w:rsidRDefault="001E58A0" w:rsidP="00B26227">
      <w:pPr>
        <w:numPr>
          <w:ilvl w:val="0"/>
          <w:numId w:val="6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w obrębie rzek i potoków dopuszcza się prowadzenie prac</w:t>
      </w:r>
      <w:r w:rsidR="005E78DA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>związanych z</w:t>
      </w:r>
      <w:r w:rsidR="007310CA" w:rsidRPr="00F90876">
        <w:rPr>
          <w:rFonts w:ascii="Calibri" w:hAnsi="Calibri" w:cs="Calibri"/>
          <w:color w:val="000000"/>
          <w:sz w:val="22"/>
          <w:szCs w:val="22"/>
        </w:rPr>
        <w:t> z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abezpieczeniem przeciwpowodziowym </w:t>
      </w:r>
      <w:r w:rsidR="007310CA" w:rsidRPr="00F90876">
        <w:rPr>
          <w:rFonts w:ascii="Calibri" w:hAnsi="Calibri" w:cs="Calibri"/>
          <w:color w:val="000000"/>
          <w:sz w:val="22"/>
          <w:szCs w:val="22"/>
        </w:rPr>
        <w:t>–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remonty, prace regulacyjne, konserwacyjne i budowlane. </w:t>
      </w:r>
    </w:p>
    <w:p w14:paraId="47A11D84" w14:textId="77777777" w:rsidR="00A25756" w:rsidRPr="00F90876" w:rsidRDefault="00A25756" w:rsidP="00A25756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</w:p>
    <w:p w14:paraId="0AF6362F" w14:textId="77777777" w:rsidR="00DE5E79" w:rsidRDefault="00DE5E79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Cs w:val="22"/>
        </w:rPr>
      </w:pPr>
    </w:p>
    <w:p w14:paraId="22896BC3" w14:textId="77777777" w:rsidR="00F571C7" w:rsidRPr="00F90876" w:rsidRDefault="00D543F6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bCs/>
          <w:color w:val="000000"/>
          <w:szCs w:val="22"/>
        </w:rPr>
        <w:t>ROZD</w:t>
      </w:r>
      <w:r w:rsidR="00C60E2C" w:rsidRPr="00F90876">
        <w:rPr>
          <w:rFonts w:ascii="Calibri" w:hAnsi="Calibri" w:cs="Calibri"/>
          <w:b/>
          <w:bCs/>
          <w:color w:val="000000"/>
          <w:szCs w:val="22"/>
        </w:rPr>
        <w:t>ZIAŁ V</w:t>
      </w:r>
    </w:p>
    <w:p w14:paraId="0CF7E4A5" w14:textId="77777777" w:rsidR="00F571C7" w:rsidRPr="00F90876" w:rsidRDefault="00A928D4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USTALENIA</w:t>
      </w:r>
      <w:r w:rsidR="00C60E2C" w:rsidRPr="00F90876">
        <w:rPr>
          <w:rFonts w:ascii="Calibri" w:hAnsi="Calibri" w:cs="Calibri"/>
          <w:b/>
          <w:color w:val="000000"/>
          <w:szCs w:val="22"/>
        </w:rPr>
        <w:t xml:space="preserve"> KOŃCOWE</w:t>
      </w:r>
    </w:p>
    <w:p w14:paraId="1D0B4863" w14:textId="77777777" w:rsidR="00F571C7" w:rsidRPr="00F90876" w:rsidRDefault="00F571C7" w:rsidP="00AB494B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4E4CB84" w14:textId="0044F089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F90876">
        <w:rPr>
          <w:rFonts w:ascii="Calibri" w:hAnsi="Calibri" w:cs="Calibri"/>
          <w:b/>
          <w:color w:val="000000" w:themeColor="text1"/>
          <w:szCs w:val="22"/>
        </w:rPr>
        <w:t>§</w:t>
      </w:r>
      <w:r w:rsidR="00E41290" w:rsidRPr="00F90876">
        <w:rPr>
          <w:rFonts w:ascii="Calibri" w:hAnsi="Calibri" w:cs="Calibri"/>
          <w:b/>
          <w:color w:val="000000" w:themeColor="text1"/>
          <w:szCs w:val="22"/>
        </w:rPr>
        <w:t>4</w:t>
      </w:r>
      <w:r w:rsidR="002373F4">
        <w:rPr>
          <w:rFonts w:ascii="Calibri" w:hAnsi="Calibri" w:cs="Calibri"/>
          <w:b/>
          <w:color w:val="000000" w:themeColor="text1"/>
          <w:szCs w:val="22"/>
        </w:rPr>
        <w:t>3</w:t>
      </w:r>
      <w:r w:rsidRPr="00F90876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686060B7" w14:textId="37A517D3" w:rsidR="00F571C7" w:rsidRPr="00F90876" w:rsidRDefault="00F571C7" w:rsidP="00AB494B">
      <w:pPr>
        <w:pStyle w:val="standard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Wysokość jednorazowej opłaty w przypadku zbycia nieruchomości, której wartość wzrosła w związku z</w:t>
      </w:r>
      <w:r w:rsidR="00F572C7">
        <w:rPr>
          <w:rFonts w:ascii="Calibri" w:hAnsi="Calibri" w:cs="Calibri"/>
          <w:color w:val="000000" w:themeColor="text1"/>
          <w:szCs w:val="22"/>
        </w:rPr>
        <w:t> </w:t>
      </w:r>
      <w:r w:rsidRPr="00F90876">
        <w:rPr>
          <w:rFonts w:ascii="Calibri" w:hAnsi="Calibri" w:cs="Calibri"/>
          <w:color w:val="000000" w:themeColor="text1"/>
          <w:szCs w:val="22"/>
        </w:rPr>
        <w:t>uchwaleniem niniejszego planu ustala się:</w:t>
      </w:r>
    </w:p>
    <w:p w14:paraId="546B3D8C" w14:textId="77777777" w:rsidR="009E3B01" w:rsidRPr="00F90876" w:rsidRDefault="00F571C7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dla terenów 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>MN</w:t>
      </w:r>
      <w:r w:rsidR="0011698A" w:rsidRPr="00F90876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 xml:space="preserve">MU, </w:t>
      </w:r>
      <w:r w:rsidR="0011698A" w:rsidRPr="00F90876">
        <w:rPr>
          <w:rFonts w:ascii="Calibri" w:hAnsi="Calibri" w:cs="Calibri"/>
          <w:b/>
          <w:color w:val="000000" w:themeColor="text1"/>
          <w:szCs w:val="22"/>
        </w:rPr>
        <w:t>MM</w:t>
      </w:r>
      <w:r w:rsidR="009E3B01" w:rsidRPr="00F90876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="009E3B01" w:rsidRPr="00F90876">
        <w:rPr>
          <w:rFonts w:ascii="Calibri" w:hAnsi="Calibri" w:cs="Calibri"/>
          <w:color w:val="000000" w:themeColor="text1"/>
          <w:szCs w:val="22"/>
        </w:rPr>
        <w:t>– 1</w:t>
      </w:r>
      <w:r w:rsidR="00CA6A3D" w:rsidRPr="00F90876">
        <w:rPr>
          <w:rFonts w:ascii="Calibri" w:hAnsi="Calibri" w:cs="Calibri"/>
          <w:color w:val="000000" w:themeColor="text1"/>
          <w:szCs w:val="22"/>
        </w:rPr>
        <w:t>0</w:t>
      </w:r>
      <w:r w:rsidR="009E3B01" w:rsidRPr="00F90876">
        <w:rPr>
          <w:rFonts w:ascii="Calibri" w:hAnsi="Calibri" w:cs="Calibri"/>
          <w:color w:val="000000" w:themeColor="text1"/>
          <w:szCs w:val="22"/>
        </w:rPr>
        <w:t>%</w:t>
      </w:r>
      <w:r w:rsidR="00C60E2C" w:rsidRPr="00F90876">
        <w:rPr>
          <w:rFonts w:ascii="Calibri" w:hAnsi="Calibri" w:cs="Calibri"/>
          <w:color w:val="000000" w:themeColor="text1"/>
          <w:szCs w:val="22"/>
        </w:rPr>
        <w:t>,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 xml:space="preserve"> </w:t>
      </w:r>
    </w:p>
    <w:p w14:paraId="3125015F" w14:textId="77777777" w:rsidR="00F571C7" w:rsidRPr="00F90876" w:rsidRDefault="009E3B01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>dla terenów</w:t>
      </w:r>
      <w:r w:rsidRPr="00F90876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 xml:space="preserve">U, </w:t>
      </w:r>
      <w:r w:rsidR="0011698A" w:rsidRPr="00F90876">
        <w:rPr>
          <w:rFonts w:ascii="Calibri" w:hAnsi="Calibri" w:cs="Calibri"/>
          <w:b/>
          <w:color w:val="000000" w:themeColor="text1"/>
          <w:szCs w:val="22"/>
        </w:rPr>
        <w:t>U</w:t>
      </w:r>
      <w:r w:rsidR="00286A04" w:rsidRPr="00F90876">
        <w:rPr>
          <w:rFonts w:ascii="Calibri" w:hAnsi="Calibri" w:cs="Calibri"/>
          <w:b/>
          <w:color w:val="000000" w:themeColor="text1"/>
          <w:szCs w:val="22"/>
        </w:rPr>
        <w:t>S</w:t>
      </w:r>
      <w:r w:rsidR="0011698A" w:rsidRPr="00F90876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>U</w:t>
      </w:r>
      <w:r w:rsidR="00286A04" w:rsidRPr="00F90876">
        <w:rPr>
          <w:rFonts w:ascii="Calibri" w:hAnsi="Calibri" w:cs="Calibri"/>
          <w:b/>
          <w:color w:val="000000" w:themeColor="text1"/>
          <w:szCs w:val="22"/>
        </w:rPr>
        <w:t>T</w:t>
      </w:r>
      <w:r w:rsidR="00C60E2C" w:rsidRPr="00F90876">
        <w:rPr>
          <w:rFonts w:ascii="Calibri" w:hAnsi="Calibri" w:cs="Calibri"/>
          <w:b/>
          <w:color w:val="000000" w:themeColor="text1"/>
          <w:szCs w:val="22"/>
        </w:rPr>
        <w:t xml:space="preserve">, P </w:t>
      </w:r>
      <w:r w:rsidR="00C60E2C" w:rsidRPr="00F90876">
        <w:rPr>
          <w:rFonts w:ascii="Calibri" w:hAnsi="Calibri" w:cs="Calibri"/>
          <w:color w:val="000000" w:themeColor="text1"/>
          <w:szCs w:val="22"/>
        </w:rPr>
        <w:t xml:space="preserve">– </w:t>
      </w:r>
      <w:r w:rsidR="00CA6A3D" w:rsidRPr="00F90876">
        <w:rPr>
          <w:rFonts w:ascii="Calibri" w:hAnsi="Calibri" w:cs="Calibri"/>
          <w:color w:val="000000" w:themeColor="text1"/>
          <w:szCs w:val="22"/>
        </w:rPr>
        <w:t>1</w:t>
      </w:r>
      <w:r w:rsidRPr="00F90876">
        <w:rPr>
          <w:rFonts w:ascii="Calibri" w:hAnsi="Calibri" w:cs="Calibri"/>
          <w:color w:val="000000" w:themeColor="text1"/>
          <w:szCs w:val="22"/>
        </w:rPr>
        <w:t>5</w:t>
      </w:r>
      <w:r w:rsidR="00C60E2C" w:rsidRPr="00F90876">
        <w:rPr>
          <w:rFonts w:ascii="Calibri" w:hAnsi="Calibri" w:cs="Calibri"/>
          <w:color w:val="000000" w:themeColor="text1"/>
          <w:szCs w:val="22"/>
        </w:rPr>
        <w:t>%,</w:t>
      </w:r>
    </w:p>
    <w:p w14:paraId="73B2675C" w14:textId="0954F13E" w:rsidR="00F571C7" w:rsidRPr="00F90876" w:rsidRDefault="00F571C7" w:rsidP="00AB494B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F90876">
        <w:rPr>
          <w:rFonts w:ascii="Calibri" w:hAnsi="Calibri" w:cs="Calibri"/>
          <w:color w:val="000000" w:themeColor="text1"/>
          <w:szCs w:val="22"/>
        </w:rPr>
        <w:t xml:space="preserve">dla pozostałych terenów – </w:t>
      </w:r>
      <w:r w:rsidR="009E3B01" w:rsidRPr="00F90876">
        <w:rPr>
          <w:rFonts w:ascii="Calibri" w:hAnsi="Calibri" w:cs="Calibri"/>
          <w:color w:val="000000" w:themeColor="text1"/>
          <w:szCs w:val="22"/>
        </w:rPr>
        <w:t>1</w:t>
      </w:r>
      <w:r w:rsidRPr="00F90876">
        <w:rPr>
          <w:rFonts w:ascii="Calibri" w:hAnsi="Calibri" w:cs="Calibri"/>
          <w:color w:val="000000" w:themeColor="text1"/>
          <w:szCs w:val="22"/>
        </w:rPr>
        <w:t>%</w:t>
      </w:r>
      <w:r w:rsidR="000B4E77">
        <w:rPr>
          <w:rFonts w:ascii="Calibri" w:hAnsi="Calibri" w:cs="Calibri"/>
          <w:color w:val="000000" w:themeColor="text1"/>
          <w:szCs w:val="22"/>
        </w:rPr>
        <w:t>,</w:t>
      </w:r>
    </w:p>
    <w:p w14:paraId="1E342A10" w14:textId="20C21DA5" w:rsidR="00F571C7" w:rsidRPr="00F90876" w:rsidRDefault="00F571C7" w:rsidP="00AB494B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stosownie do postanowień </w:t>
      </w:r>
      <w:r w:rsidR="00C60E2C"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art. 36 ust. 4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ustawy z dnia </w:t>
      </w:r>
      <w:r w:rsidR="007310CA" w:rsidRPr="00F90876">
        <w:rPr>
          <w:rFonts w:ascii="Calibri" w:hAnsi="Calibri" w:cs="Calibri"/>
          <w:color w:val="000000" w:themeColor="text1"/>
          <w:sz w:val="22"/>
          <w:szCs w:val="22"/>
        </w:rPr>
        <w:t>27 marca 2003 r. o planowaniu i 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zagospodarowaniu </w:t>
      </w:r>
      <w:r w:rsidRPr="00F90876">
        <w:rPr>
          <w:rFonts w:ascii="Calibri" w:hAnsi="Calibri" w:cs="Calibri"/>
          <w:color w:val="000000"/>
          <w:sz w:val="22"/>
          <w:szCs w:val="22"/>
        </w:rPr>
        <w:t>przestrzennym</w:t>
      </w:r>
      <w:r w:rsidR="001E3137" w:rsidRPr="00F908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33942" w:rsidRPr="000C659B">
        <w:rPr>
          <w:rFonts w:ascii="Calibri" w:hAnsi="Calibri" w:cs="Calibri"/>
          <w:sz w:val="22"/>
          <w:szCs w:val="22"/>
        </w:rPr>
        <w:t xml:space="preserve">(tj. </w:t>
      </w:r>
      <w:r w:rsidR="009B7C49" w:rsidRPr="009B7C49">
        <w:rPr>
          <w:rFonts w:ascii="Calibri" w:hAnsi="Calibri" w:cs="Calibri"/>
          <w:sz w:val="22"/>
          <w:szCs w:val="22"/>
        </w:rPr>
        <w:t xml:space="preserve">Dz. U. z 2024 r. poz. 1130 z </w:t>
      </w:r>
      <w:proofErr w:type="spellStart"/>
      <w:r w:rsidR="009B7C49" w:rsidRPr="009B7C49">
        <w:rPr>
          <w:rFonts w:ascii="Calibri" w:hAnsi="Calibri" w:cs="Calibri"/>
          <w:sz w:val="22"/>
          <w:szCs w:val="22"/>
        </w:rPr>
        <w:t>późn</w:t>
      </w:r>
      <w:proofErr w:type="spellEnd"/>
      <w:r w:rsidR="009B7C49" w:rsidRPr="009B7C49">
        <w:rPr>
          <w:rFonts w:ascii="Calibri" w:hAnsi="Calibri" w:cs="Calibri"/>
          <w:sz w:val="22"/>
          <w:szCs w:val="22"/>
        </w:rPr>
        <w:t>. zm.</w:t>
      </w:r>
      <w:r w:rsidR="00633942" w:rsidRPr="000C659B">
        <w:rPr>
          <w:rFonts w:ascii="Calibri" w:hAnsi="Calibri" w:cs="Calibri"/>
          <w:sz w:val="22"/>
          <w:szCs w:val="22"/>
        </w:rPr>
        <w:t>)</w:t>
      </w:r>
      <w:r w:rsidR="00633942" w:rsidRPr="000C659B">
        <w:rPr>
          <w:rFonts w:ascii="Calibri" w:hAnsi="Calibri" w:cs="Calibri"/>
          <w:color w:val="000000"/>
          <w:sz w:val="22"/>
          <w:szCs w:val="22"/>
        </w:rPr>
        <w:t>.</w:t>
      </w:r>
    </w:p>
    <w:p w14:paraId="523E622E" w14:textId="77777777" w:rsidR="00C60E2C" w:rsidRPr="00F90876" w:rsidRDefault="00C60E2C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E496BA8" w14:textId="29DB52DB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E41290" w:rsidRPr="00F90876">
        <w:rPr>
          <w:rFonts w:ascii="Calibri" w:hAnsi="Calibri" w:cs="Calibri"/>
          <w:b/>
          <w:color w:val="000000"/>
          <w:szCs w:val="22"/>
        </w:rPr>
        <w:t>4</w:t>
      </w:r>
      <w:r w:rsidR="002373F4">
        <w:rPr>
          <w:rFonts w:ascii="Calibri" w:hAnsi="Calibri" w:cs="Calibri"/>
          <w:b/>
          <w:color w:val="000000"/>
          <w:szCs w:val="22"/>
        </w:rPr>
        <w:t>4</w:t>
      </w:r>
      <w:r w:rsidR="00C60E2C" w:rsidRPr="00F90876">
        <w:rPr>
          <w:rFonts w:ascii="Calibri" w:hAnsi="Calibri" w:cs="Calibri"/>
          <w:b/>
          <w:color w:val="000000"/>
          <w:szCs w:val="22"/>
        </w:rPr>
        <w:t>.</w:t>
      </w:r>
    </w:p>
    <w:p w14:paraId="21B3E9EB" w14:textId="6BA84F56" w:rsidR="00F571C7" w:rsidRPr="00F90876" w:rsidRDefault="00F571C7" w:rsidP="00B26227">
      <w:pPr>
        <w:pStyle w:val="standard"/>
        <w:numPr>
          <w:ilvl w:val="0"/>
          <w:numId w:val="7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Uchwalając niniejszy plan, Rada Gminy </w:t>
      </w:r>
      <w:r w:rsidR="00286A04" w:rsidRPr="00F90876">
        <w:rPr>
          <w:rFonts w:ascii="Calibri" w:hAnsi="Calibri" w:cs="Calibri"/>
          <w:color w:val="000000"/>
          <w:szCs w:val="22"/>
        </w:rPr>
        <w:t>Nowy Targ</w:t>
      </w:r>
      <w:r w:rsidRPr="00F90876">
        <w:rPr>
          <w:rFonts w:ascii="Calibri" w:hAnsi="Calibri" w:cs="Calibri"/>
          <w:color w:val="000000"/>
          <w:szCs w:val="22"/>
        </w:rPr>
        <w:t>, stoso</w:t>
      </w:r>
      <w:r w:rsidR="007310CA" w:rsidRPr="00F90876">
        <w:rPr>
          <w:rFonts w:ascii="Calibri" w:hAnsi="Calibri" w:cs="Calibri"/>
          <w:color w:val="000000"/>
          <w:szCs w:val="22"/>
        </w:rPr>
        <w:t>wnie do art. 20 ust. 1 ustawy z </w:t>
      </w:r>
      <w:r w:rsidRPr="00F90876">
        <w:rPr>
          <w:rFonts w:ascii="Calibri" w:hAnsi="Calibri" w:cs="Calibri"/>
          <w:color w:val="000000"/>
          <w:szCs w:val="22"/>
        </w:rPr>
        <w:t>dnia 27 marca 2003 r. o planowaniu i zagospodarowa</w:t>
      </w:r>
      <w:r w:rsidR="007310CA" w:rsidRPr="00F90876">
        <w:rPr>
          <w:rFonts w:ascii="Calibri" w:hAnsi="Calibri" w:cs="Calibri"/>
          <w:color w:val="000000"/>
          <w:szCs w:val="22"/>
        </w:rPr>
        <w:t xml:space="preserve">niu przestrzennym </w:t>
      </w:r>
      <w:r w:rsidR="004E5DBA" w:rsidRPr="009C0037">
        <w:rPr>
          <w:rFonts w:ascii="Calibri" w:hAnsi="Calibri" w:cs="Calibri"/>
          <w:szCs w:val="24"/>
        </w:rPr>
        <w:t>(</w:t>
      </w:r>
      <w:r w:rsidR="00633942" w:rsidRPr="000C659B">
        <w:rPr>
          <w:rFonts w:ascii="Calibri" w:hAnsi="Calibri" w:cs="Calibri"/>
          <w:szCs w:val="22"/>
        </w:rPr>
        <w:t xml:space="preserve">tj. </w:t>
      </w:r>
      <w:r w:rsidR="009B7C49" w:rsidRPr="009B7C49">
        <w:rPr>
          <w:rFonts w:ascii="Calibri" w:hAnsi="Calibri" w:cs="Calibri"/>
          <w:szCs w:val="22"/>
        </w:rPr>
        <w:t>Dz. U. z 2024 r. poz. 1130 z</w:t>
      </w:r>
      <w:r w:rsidR="00F572C7">
        <w:rPr>
          <w:rFonts w:ascii="Calibri" w:hAnsi="Calibri" w:cs="Calibri"/>
          <w:szCs w:val="22"/>
        </w:rPr>
        <w:t> </w:t>
      </w:r>
      <w:proofErr w:type="spellStart"/>
      <w:r w:rsidR="009B7C49" w:rsidRPr="009B7C49">
        <w:rPr>
          <w:rFonts w:ascii="Calibri" w:hAnsi="Calibri" w:cs="Calibri"/>
          <w:szCs w:val="22"/>
        </w:rPr>
        <w:t>późn</w:t>
      </w:r>
      <w:proofErr w:type="spellEnd"/>
      <w:r w:rsidR="009B7C49" w:rsidRPr="009B7C49">
        <w:rPr>
          <w:rFonts w:ascii="Calibri" w:hAnsi="Calibri" w:cs="Calibri"/>
          <w:szCs w:val="22"/>
        </w:rPr>
        <w:t>. zm.</w:t>
      </w:r>
      <w:r w:rsidR="00633942" w:rsidRPr="000C659B">
        <w:rPr>
          <w:rFonts w:ascii="Calibri" w:hAnsi="Calibri" w:cs="Calibri"/>
          <w:szCs w:val="22"/>
        </w:rPr>
        <w:t>)</w:t>
      </w:r>
      <w:r w:rsidR="00633942">
        <w:rPr>
          <w:rFonts w:ascii="Calibri" w:hAnsi="Calibri" w:cs="Calibri"/>
          <w:color w:val="000000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Cs w:val="22"/>
        </w:rPr>
        <w:t>rozstrzyga:</w:t>
      </w:r>
    </w:p>
    <w:p w14:paraId="0E21A6B4" w14:textId="77777777" w:rsidR="00F571C7" w:rsidRPr="00F90876" w:rsidRDefault="00053069" w:rsidP="00B26227">
      <w:pPr>
        <w:numPr>
          <w:ilvl w:val="0"/>
          <w:numId w:val="7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lastRenderedPageBreak/>
        <w:t>o</w:t>
      </w:r>
      <w:r w:rsidR="00F571C7" w:rsidRPr="00F90876">
        <w:rPr>
          <w:rFonts w:ascii="Calibri" w:hAnsi="Calibri" w:cs="Calibri"/>
          <w:color w:val="000000"/>
          <w:sz w:val="22"/>
          <w:szCs w:val="22"/>
        </w:rPr>
        <w:t xml:space="preserve"> sposobie realizacji, zapisanych w planie inwestycji z zakresu infrastruktury technicznej, które należą do zadań własnych gminy, oraz o zasadach ich finansowania;</w:t>
      </w:r>
    </w:p>
    <w:p w14:paraId="3C05020F" w14:textId="77777777" w:rsidR="00F571C7" w:rsidRPr="00F90876" w:rsidRDefault="00053069" w:rsidP="00B26227">
      <w:pPr>
        <w:numPr>
          <w:ilvl w:val="0"/>
          <w:numId w:val="7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o</w:t>
      </w:r>
      <w:r w:rsidR="00F571C7" w:rsidRPr="00F90876">
        <w:rPr>
          <w:rFonts w:ascii="Calibri" w:hAnsi="Calibri" w:cs="Calibri"/>
          <w:color w:val="000000"/>
          <w:sz w:val="22"/>
          <w:szCs w:val="22"/>
        </w:rPr>
        <w:t xml:space="preserve"> sposobie rozpatrzenia uwag do projektu planu, nieuwzględnionych przez Wójta Gminy </w:t>
      </w:r>
      <w:r w:rsidR="00286A04" w:rsidRPr="00F90876">
        <w:rPr>
          <w:rFonts w:ascii="Calibri" w:hAnsi="Calibri" w:cs="Calibri"/>
          <w:color w:val="000000"/>
          <w:sz w:val="22"/>
          <w:szCs w:val="22"/>
        </w:rPr>
        <w:t>Nowy Targ</w:t>
      </w:r>
      <w:r w:rsidR="00F571C7" w:rsidRPr="00F90876">
        <w:rPr>
          <w:rFonts w:ascii="Calibri" w:hAnsi="Calibri" w:cs="Calibri"/>
          <w:color w:val="000000"/>
          <w:sz w:val="22"/>
          <w:szCs w:val="22"/>
        </w:rPr>
        <w:t>.</w:t>
      </w:r>
    </w:p>
    <w:p w14:paraId="272CDBE8" w14:textId="77777777" w:rsidR="00F571C7" w:rsidRPr="00F90876" w:rsidRDefault="00F571C7" w:rsidP="00B26227">
      <w:pPr>
        <w:pStyle w:val="standard"/>
        <w:numPr>
          <w:ilvl w:val="0"/>
          <w:numId w:val="7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Rozstrzygnięcia, o których mowa w ust. 1 pkt</w:t>
      </w:r>
      <w:r w:rsidR="00A928D4" w:rsidRPr="00F90876">
        <w:rPr>
          <w:rFonts w:ascii="Calibri" w:hAnsi="Calibri" w:cs="Calibri"/>
          <w:color w:val="000000"/>
          <w:szCs w:val="22"/>
        </w:rPr>
        <w:t xml:space="preserve">. </w:t>
      </w:r>
      <w:r w:rsidRPr="00F90876">
        <w:rPr>
          <w:rFonts w:ascii="Calibri" w:hAnsi="Calibri" w:cs="Calibri"/>
          <w:color w:val="000000"/>
          <w:szCs w:val="22"/>
        </w:rPr>
        <w:t xml:space="preserve">1 i 2 są zawarte są w </w:t>
      </w:r>
      <w:r w:rsidRPr="00F90876">
        <w:rPr>
          <w:rFonts w:ascii="Calibri" w:hAnsi="Calibri" w:cs="Calibri"/>
          <w:b/>
          <w:color w:val="000000"/>
          <w:szCs w:val="22"/>
        </w:rPr>
        <w:t>Załączniku Nr 2</w:t>
      </w:r>
      <w:r w:rsidRPr="00F90876">
        <w:rPr>
          <w:rFonts w:ascii="Calibri" w:hAnsi="Calibri" w:cs="Calibri"/>
          <w:color w:val="000000"/>
          <w:szCs w:val="22"/>
        </w:rPr>
        <w:t xml:space="preserve"> i </w:t>
      </w:r>
      <w:r w:rsidRPr="00F90876">
        <w:rPr>
          <w:rFonts w:ascii="Calibri" w:hAnsi="Calibri" w:cs="Calibri"/>
          <w:b/>
          <w:color w:val="000000"/>
          <w:szCs w:val="22"/>
        </w:rPr>
        <w:t>Nr 3</w:t>
      </w:r>
      <w:r w:rsidRPr="00F90876">
        <w:rPr>
          <w:rFonts w:ascii="Calibri" w:hAnsi="Calibri" w:cs="Calibri"/>
          <w:color w:val="000000"/>
          <w:szCs w:val="22"/>
        </w:rPr>
        <w:t xml:space="preserve"> do niniejszej </w:t>
      </w:r>
      <w:r w:rsidR="00A928D4" w:rsidRPr="00F90876">
        <w:rPr>
          <w:rFonts w:ascii="Calibri" w:hAnsi="Calibri" w:cs="Calibri"/>
          <w:color w:val="000000"/>
          <w:szCs w:val="22"/>
        </w:rPr>
        <w:t>U</w:t>
      </w:r>
      <w:r w:rsidRPr="00F90876">
        <w:rPr>
          <w:rFonts w:ascii="Calibri" w:hAnsi="Calibri" w:cs="Calibri"/>
          <w:color w:val="000000"/>
          <w:szCs w:val="22"/>
        </w:rPr>
        <w:t>chwały.</w:t>
      </w:r>
    </w:p>
    <w:p w14:paraId="7EFD20AE" w14:textId="77777777" w:rsidR="00286A04" w:rsidRPr="00D75E03" w:rsidRDefault="00286A04" w:rsidP="00B26227">
      <w:pPr>
        <w:pStyle w:val="standard"/>
        <w:numPr>
          <w:ilvl w:val="0"/>
          <w:numId w:val="7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Dane przestrzenne znajdują się w </w:t>
      </w:r>
      <w:r w:rsidRPr="00F90876">
        <w:rPr>
          <w:rFonts w:ascii="Calibri" w:hAnsi="Calibri" w:cs="Calibri"/>
          <w:b/>
          <w:color w:val="000000"/>
          <w:szCs w:val="22"/>
        </w:rPr>
        <w:t>Załączniku Nr 4.</w:t>
      </w:r>
    </w:p>
    <w:p w14:paraId="4FDBA567" w14:textId="77777777" w:rsidR="00F571C7" w:rsidRPr="00F90876" w:rsidRDefault="00F571C7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3865335D" w14:textId="34EA48BC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8B5D06" w:rsidRPr="00F90876">
        <w:rPr>
          <w:rFonts w:ascii="Calibri" w:hAnsi="Calibri" w:cs="Calibri"/>
          <w:b/>
          <w:color w:val="000000"/>
          <w:szCs w:val="22"/>
        </w:rPr>
        <w:t>4</w:t>
      </w:r>
      <w:r w:rsidR="002373F4">
        <w:rPr>
          <w:rFonts w:ascii="Calibri" w:hAnsi="Calibri" w:cs="Calibri"/>
          <w:b/>
          <w:color w:val="000000"/>
          <w:szCs w:val="22"/>
        </w:rPr>
        <w:t>5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1D70538C" w14:textId="77777777" w:rsidR="00F571C7" w:rsidRPr="00F90876" w:rsidRDefault="00F571C7" w:rsidP="00AB494B">
      <w:pPr>
        <w:spacing w:line="276" w:lineRule="auto"/>
        <w:outlineLvl w:val="0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Wykonanie </w:t>
      </w:r>
      <w:r w:rsidR="00A928D4" w:rsidRPr="00F90876">
        <w:rPr>
          <w:rFonts w:ascii="Calibri" w:hAnsi="Calibri" w:cs="Calibri"/>
          <w:color w:val="000000"/>
          <w:sz w:val="22"/>
          <w:szCs w:val="22"/>
        </w:rPr>
        <w:t>U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chwały powierza się Wójtowi Gminy </w:t>
      </w:r>
      <w:r w:rsidR="00286A04" w:rsidRPr="00F90876">
        <w:rPr>
          <w:rFonts w:ascii="Calibri" w:hAnsi="Calibri" w:cs="Calibri"/>
          <w:color w:val="000000"/>
          <w:sz w:val="22"/>
          <w:szCs w:val="22"/>
        </w:rPr>
        <w:t>Nowy Targ</w:t>
      </w:r>
      <w:r w:rsidRPr="00F90876">
        <w:rPr>
          <w:rFonts w:ascii="Calibri" w:hAnsi="Calibri" w:cs="Calibri"/>
          <w:color w:val="000000"/>
          <w:sz w:val="22"/>
          <w:szCs w:val="22"/>
        </w:rPr>
        <w:t>.</w:t>
      </w:r>
    </w:p>
    <w:p w14:paraId="7941F6C0" w14:textId="77777777" w:rsidR="00F571C7" w:rsidRPr="00F90876" w:rsidRDefault="00F571C7" w:rsidP="00AB494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72A41C3B" w14:textId="475A3008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</w:t>
      </w:r>
      <w:r w:rsidR="006864E7" w:rsidRPr="00F90876">
        <w:rPr>
          <w:rFonts w:ascii="Calibri" w:hAnsi="Calibri" w:cs="Calibri"/>
          <w:b/>
          <w:color w:val="000000"/>
          <w:szCs w:val="22"/>
        </w:rPr>
        <w:t>4</w:t>
      </w:r>
      <w:r w:rsidR="002373F4">
        <w:rPr>
          <w:rFonts w:ascii="Calibri" w:hAnsi="Calibri" w:cs="Calibri"/>
          <w:b/>
          <w:color w:val="000000"/>
          <w:szCs w:val="22"/>
        </w:rPr>
        <w:t>6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1CDC06A3" w14:textId="77777777" w:rsidR="00F571C7" w:rsidRPr="00F90876" w:rsidRDefault="00F571C7" w:rsidP="00AB494B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Uchwała wchodzi w życie po upływie 14 dni od ogłoszenia w Dzienniku Urzędowym Województwa Małopolskiego.</w:t>
      </w:r>
    </w:p>
    <w:p w14:paraId="3FF750CA" w14:textId="77777777" w:rsidR="00F571C7" w:rsidRPr="00F90876" w:rsidRDefault="00F571C7" w:rsidP="00AB494B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0DE32A5B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  <w:r w:rsidRPr="00F90876">
        <w:rPr>
          <w:rFonts w:ascii="Calibri" w:hAnsi="Calibri" w:cs="Calibri"/>
          <w:color w:val="FF0000"/>
          <w:szCs w:val="22"/>
        </w:rPr>
        <w:br w:type="page"/>
      </w:r>
    </w:p>
    <w:p w14:paraId="5EDC97C9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</w:p>
    <w:p w14:paraId="4FB7D2BC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</w:p>
    <w:p w14:paraId="5A1C5288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 xml:space="preserve">ZAŁĄCZNIK Nr 2 do Uchwały Nr ..................... Rady Gminy </w:t>
      </w:r>
      <w:r w:rsidR="00286A04" w:rsidRPr="00F90876">
        <w:rPr>
          <w:rFonts w:ascii="Calibri" w:hAnsi="Calibri" w:cs="Calibri"/>
          <w:b/>
          <w:color w:val="000000"/>
          <w:szCs w:val="22"/>
        </w:rPr>
        <w:t>Nowy Targ</w:t>
      </w:r>
    </w:p>
    <w:p w14:paraId="0B971C40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z dnia ......................</w:t>
      </w:r>
    </w:p>
    <w:p w14:paraId="3F238BDB" w14:textId="77777777" w:rsidR="00F571C7" w:rsidRPr="00F90876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w sprawie miejscowego planu zagospodarowania przestrzennego</w:t>
      </w:r>
    </w:p>
    <w:p w14:paraId="51B92AC6" w14:textId="77777777" w:rsidR="00F571C7" w:rsidRPr="00F90876" w:rsidRDefault="00FD0B69" w:rsidP="00AB494B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 xml:space="preserve">dla </w:t>
      </w:r>
      <w:r w:rsidR="00F571C7" w:rsidRPr="00F90876">
        <w:rPr>
          <w:rFonts w:ascii="Calibri" w:hAnsi="Calibri" w:cs="Calibri"/>
          <w:b/>
          <w:color w:val="000000"/>
          <w:szCs w:val="22"/>
        </w:rPr>
        <w:t xml:space="preserve">Gminy </w:t>
      </w:r>
      <w:r w:rsidR="00286A04" w:rsidRPr="00F90876">
        <w:rPr>
          <w:rFonts w:ascii="Calibri" w:hAnsi="Calibri" w:cs="Calibri"/>
          <w:b/>
          <w:color w:val="000000"/>
          <w:szCs w:val="22"/>
        </w:rPr>
        <w:t xml:space="preserve">Nowy Targ: </w:t>
      </w:r>
    </w:p>
    <w:p w14:paraId="47AABC14" w14:textId="77777777" w:rsidR="00F571C7" w:rsidRPr="00F90876" w:rsidRDefault="00F571C7" w:rsidP="00AB494B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7BFE3669" w14:textId="77777777" w:rsidR="00F571C7" w:rsidRPr="00F90876" w:rsidRDefault="00F571C7" w:rsidP="00AB494B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627A509B" w14:textId="0101BB2B" w:rsidR="00BE3BB2" w:rsidRPr="004E5DBA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ab/>
      </w:r>
      <w:r w:rsidRPr="00F90876">
        <w:rPr>
          <w:rFonts w:ascii="Calibri" w:hAnsi="Calibri" w:cs="Calibri"/>
          <w:color w:val="000000"/>
          <w:sz w:val="22"/>
          <w:szCs w:val="22"/>
        </w:rPr>
        <w:tab/>
      </w:r>
      <w:r w:rsidR="00BE3BB2" w:rsidRPr="00F90876">
        <w:rPr>
          <w:rFonts w:ascii="Calibri" w:hAnsi="Calibri" w:cs="Calibri"/>
          <w:color w:val="000000"/>
          <w:sz w:val="22"/>
          <w:szCs w:val="22"/>
        </w:rPr>
        <w:t xml:space="preserve">Na podstawie art. </w:t>
      </w:r>
      <w:r w:rsidR="00BE3BB2" w:rsidRPr="004E5DBA">
        <w:rPr>
          <w:rFonts w:ascii="Calibri" w:hAnsi="Calibri" w:cs="Calibri"/>
          <w:color w:val="000000"/>
          <w:sz w:val="22"/>
          <w:szCs w:val="22"/>
        </w:rPr>
        <w:t xml:space="preserve">17, pkt. 5 oraz art. 20 ustawy o planowaniu i zagospodarowaniu przestrzennym z dnia 27 marca 2003 </w:t>
      </w:r>
      <w:r w:rsidR="004E5DBA" w:rsidRPr="004E5DBA">
        <w:rPr>
          <w:rFonts w:ascii="Calibri" w:hAnsi="Calibri" w:cs="Calibri"/>
          <w:sz w:val="22"/>
          <w:szCs w:val="22"/>
        </w:rPr>
        <w:t xml:space="preserve">(tj. </w:t>
      </w:r>
      <w:r w:rsidR="009B7C49" w:rsidRPr="009B7C49">
        <w:rPr>
          <w:rFonts w:ascii="Calibri" w:hAnsi="Calibri" w:cs="Calibri"/>
          <w:sz w:val="22"/>
          <w:szCs w:val="22"/>
        </w:rPr>
        <w:t xml:space="preserve">Dz. U. z 2024 r. poz. 1130 z </w:t>
      </w:r>
      <w:proofErr w:type="spellStart"/>
      <w:r w:rsidR="009B7C49" w:rsidRPr="009B7C49">
        <w:rPr>
          <w:rFonts w:ascii="Calibri" w:hAnsi="Calibri" w:cs="Calibri"/>
          <w:sz w:val="22"/>
          <w:szCs w:val="22"/>
        </w:rPr>
        <w:t>późn</w:t>
      </w:r>
      <w:proofErr w:type="spellEnd"/>
      <w:r w:rsidR="009B7C49" w:rsidRPr="009B7C49">
        <w:rPr>
          <w:rFonts w:ascii="Calibri" w:hAnsi="Calibri" w:cs="Calibri"/>
          <w:sz w:val="22"/>
          <w:szCs w:val="22"/>
        </w:rPr>
        <w:t>. zm.</w:t>
      </w:r>
      <w:r w:rsidR="004E5DBA" w:rsidRPr="004E5DBA">
        <w:rPr>
          <w:rFonts w:ascii="Calibri" w:hAnsi="Calibri" w:cs="Calibri"/>
          <w:sz w:val="22"/>
          <w:szCs w:val="22"/>
        </w:rPr>
        <w:t>)</w:t>
      </w:r>
      <w:r w:rsidR="00BE3BB2" w:rsidRPr="004E5DBA">
        <w:rPr>
          <w:rFonts w:ascii="Calibri" w:hAnsi="Calibri" w:cs="Calibri"/>
          <w:color w:val="000000"/>
          <w:sz w:val="22"/>
          <w:szCs w:val="22"/>
        </w:rPr>
        <w:t xml:space="preserve"> o sposobie realizacji zapisanych w planie zagospodarowania przestrzennego inwestycji z zakresu infrastruktury technicznej, należących do zadań własnych Gminy, rozstrzyga się zasady finansowania, zgodnie z przepisami o</w:t>
      </w:r>
      <w:r w:rsidR="00F572C7">
        <w:rPr>
          <w:rFonts w:ascii="Calibri" w:hAnsi="Calibri" w:cs="Calibri"/>
          <w:color w:val="000000"/>
          <w:sz w:val="22"/>
          <w:szCs w:val="22"/>
        </w:rPr>
        <w:t> </w:t>
      </w:r>
      <w:r w:rsidR="00BE3BB2" w:rsidRPr="004E5DBA">
        <w:rPr>
          <w:rFonts w:ascii="Calibri" w:hAnsi="Calibri" w:cs="Calibri"/>
          <w:color w:val="000000"/>
          <w:sz w:val="22"/>
          <w:szCs w:val="22"/>
        </w:rPr>
        <w:t xml:space="preserve">finansach publicznych. </w:t>
      </w:r>
    </w:p>
    <w:p w14:paraId="09732AE5" w14:textId="77777777" w:rsidR="00F571C7" w:rsidRPr="004E5DBA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22414BD7" w14:textId="77777777" w:rsidR="00F571C7" w:rsidRPr="00F90876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4E5DBA">
        <w:rPr>
          <w:rFonts w:ascii="Calibri" w:hAnsi="Calibri" w:cs="Calibri"/>
          <w:color w:val="000000"/>
          <w:sz w:val="22"/>
          <w:szCs w:val="22"/>
        </w:rPr>
        <w:tab/>
      </w:r>
      <w:r w:rsidRPr="004E5DBA">
        <w:rPr>
          <w:rFonts w:ascii="Calibri" w:hAnsi="Calibri" w:cs="Calibri"/>
          <w:color w:val="000000"/>
          <w:sz w:val="22"/>
          <w:szCs w:val="22"/>
        </w:rPr>
        <w:tab/>
        <w:t>Środki na realizację inwestycji z zakresu infrastruktury technicznej, należących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do zadań własnych Gminy, będą pochodzić z budżetu Gminy oraz będą pozyskiwane w ramach strukturalnych funduszy operacyjnych i środków pomocowych. Starania o pozyskanie środków ze strukturalnych funduszy operacyjnych i pomocowych będą prowadzone samodzielnie przez Gminę.</w:t>
      </w:r>
    </w:p>
    <w:p w14:paraId="3E0736DF" w14:textId="77777777" w:rsidR="00BE3BB2" w:rsidRPr="00F90876" w:rsidRDefault="00BE3BB2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35D0D298" w14:textId="5FC56B0E" w:rsidR="00F571C7" w:rsidRPr="00F90876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ab/>
      </w:r>
      <w:r w:rsidRPr="00F90876">
        <w:rPr>
          <w:rFonts w:ascii="Calibri" w:hAnsi="Calibri" w:cs="Calibri"/>
          <w:color w:val="000000"/>
          <w:sz w:val="22"/>
          <w:szCs w:val="22"/>
        </w:rPr>
        <w:tab/>
        <w:t>Realizacja inwestycji z zakresu infrastruktury technicznej prowadzona będzie we współdziałaniu z innymi podmiotami publicznymi i prywatnymi działającymi i inwestującymi na terenie Gminy, tak by optymalizować wydatki publiczne, np. poprzez budowę infrastruktury technicznej w</w:t>
      </w:r>
      <w:r w:rsidR="00F572C7">
        <w:rPr>
          <w:rFonts w:ascii="Calibri" w:hAnsi="Calibri" w:cs="Calibri"/>
          <w:color w:val="000000"/>
          <w:sz w:val="22"/>
          <w:szCs w:val="22"/>
        </w:rPr>
        <w:t> 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trakcie budowy lub przebudowy dróg, bądź </w:t>
      </w:r>
      <w:r w:rsidR="00E12291">
        <w:rPr>
          <w:rFonts w:ascii="Calibri" w:hAnsi="Calibri" w:cs="Calibri"/>
          <w:color w:val="000000"/>
          <w:sz w:val="22"/>
          <w:szCs w:val="22"/>
        </w:rPr>
        <w:t>innych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 inwestycji realizowanych na terenie Gminy.</w:t>
      </w:r>
    </w:p>
    <w:p w14:paraId="272BD2EF" w14:textId="77777777" w:rsidR="00BE3BB2" w:rsidRPr="00F90876" w:rsidRDefault="00BE3BB2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5747D9C3" w14:textId="77777777" w:rsidR="00F571C7" w:rsidRPr="00F90876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ab/>
      </w:r>
      <w:r w:rsidRPr="00F90876">
        <w:rPr>
          <w:rFonts w:ascii="Calibri" w:hAnsi="Calibri" w:cs="Calibri"/>
          <w:color w:val="000000"/>
          <w:sz w:val="22"/>
          <w:szCs w:val="22"/>
        </w:rPr>
        <w:tab/>
        <w:t>Jako główne zasady realizacji infrastruktury technicznej, należącej do zadań własnych gminy, przyjmuje się uwzględnienie interesu publicznego oraz rachunku ekonomicznego liczonego wielkością poniesionych nakładów na jednego mieszkańca, korzystającego z realizowanej infrastruktury.</w:t>
      </w:r>
    </w:p>
    <w:p w14:paraId="7A79FDDB" w14:textId="77777777" w:rsidR="00AB494B" w:rsidRPr="000C659B" w:rsidRDefault="00000000" w:rsidP="00AB494B">
      <w:pPr>
        <w:pStyle w:val="tab"/>
        <w:spacing w:before="0" w:after="0" w:line="276" w:lineRule="auto"/>
        <w:ind w:left="0" w:right="187" w:firstLine="0"/>
        <w:rPr>
          <w:rFonts w:ascii="Calibri" w:hAnsi="Calibri" w:cs="Calibri"/>
          <w:color w:val="000000"/>
          <w:sz w:val="22"/>
          <w:szCs w:val="22"/>
        </w:rPr>
        <w:sectPr w:rsidR="00AB494B" w:rsidRPr="000C659B" w:rsidSect="00C675DE">
          <w:footerReference w:type="default" r:id="rId14"/>
          <w:pgSz w:w="11906" w:h="16838"/>
          <w:pgMar w:top="1260" w:right="1152" w:bottom="1411" w:left="1584" w:header="706" w:footer="706" w:gutter="0"/>
          <w:pgNumType w:start="1"/>
          <w:cols w:space="708"/>
        </w:sectPr>
      </w:pPr>
      <w:r>
        <w:rPr>
          <w:rFonts w:ascii="Calibri" w:hAnsi="Calibri" w:cs="Calibri"/>
          <w:noProof/>
          <w:color w:val="000000"/>
          <w:sz w:val="22"/>
          <w:szCs w:val="22"/>
        </w:rPr>
        <w:pict w14:anchorId="59BE47D6">
          <v:rect id="Prostokąt 2" o:spid="_x0000_s2052" style="position:absolute;left:0;text-align:left;margin-left:212.55pt;margin-top:348.05pt;width:49.5pt;height:25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" fillcolor="white [3212]" strokecolor="white [3212]" strokeweight="2pt">
            <v:path arrowok="t"/>
          </v:rect>
        </w:pict>
      </w:r>
      <w:r w:rsidR="00F571C7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50CA99A" w14:textId="77777777" w:rsidR="00F571C7" w:rsidRPr="000C659B" w:rsidRDefault="00F571C7" w:rsidP="00F571C7">
      <w:pPr>
        <w:jc w:val="center"/>
        <w:rPr>
          <w:rFonts w:ascii="Calibri" w:hAnsi="Calibri" w:cs="Calibri"/>
          <w:b/>
          <w:bCs/>
          <w:color w:val="000000"/>
        </w:rPr>
      </w:pPr>
      <w:r w:rsidRPr="000C659B">
        <w:rPr>
          <w:rFonts w:ascii="Calibri" w:hAnsi="Calibri" w:cs="Calibri"/>
          <w:b/>
          <w:bCs/>
          <w:color w:val="000000"/>
        </w:rPr>
        <w:lastRenderedPageBreak/>
        <w:t xml:space="preserve">ZAŁACZNIK Nr 3 do Uchwały Nr ..................... Rady Gminy </w:t>
      </w:r>
      <w:r w:rsidR="00286A04" w:rsidRPr="000C659B">
        <w:rPr>
          <w:rFonts w:ascii="Calibri" w:hAnsi="Calibri" w:cs="Calibri"/>
          <w:b/>
          <w:bCs/>
          <w:color w:val="000000"/>
        </w:rPr>
        <w:t>Nowy Targ</w:t>
      </w:r>
    </w:p>
    <w:p w14:paraId="41D35A47" w14:textId="77777777" w:rsidR="00F571C7" w:rsidRPr="000C659B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>z dnia ......................</w:t>
      </w:r>
    </w:p>
    <w:p w14:paraId="643B2DC2" w14:textId="77777777" w:rsidR="00F571C7" w:rsidRPr="000C659B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 w sprawie</w:t>
      </w:r>
      <w:r w:rsidR="005E78DA"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>miejscowego planu zagospodarowania przestrzennego</w:t>
      </w:r>
    </w:p>
    <w:p w14:paraId="4D574EC2" w14:textId="77777777" w:rsidR="00F571C7" w:rsidRPr="000C659B" w:rsidRDefault="00FD0B69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dla </w:t>
      </w:r>
      <w:r w:rsidR="00F571C7"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Gminy </w:t>
      </w:r>
      <w:r w:rsidR="00286A04" w:rsidRPr="000C659B">
        <w:rPr>
          <w:rFonts w:ascii="Calibri" w:hAnsi="Calibri" w:cs="Calibri"/>
          <w:b/>
          <w:bCs/>
          <w:color w:val="000000"/>
          <w:sz w:val="24"/>
          <w:szCs w:val="24"/>
        </w:rPr>
        <w:t>Nowy Targ</w:t>
      </w:r>
    </w:p>
    <w:p w14:paraId="297535CE" w14:textId="77777777" w:rsidR="00F571C7" w:rsidRPr="000C659B" w:rsidRDefault="00F571C7" w:rsidP="00F571C7">
      <w:pPr>
        <w:ind w:left="-540"/>
        <w:rPr>
          <w:rFonts w:ascii="Calibri" w:hAnsi="Calibri" w:cs="Calibri"/>
          <w:b/>
          <w:bCs/>
          <w:color w:val="000000"/>
        </w:rPr>
      </w:pPr>
    </w:p>
    <w:p w14:paraId="109DE4B3" w14:textId="77777777" w:rsidR="00F571C7" w:rsidRPr="000C659B" w:rsidRDefault="00F571C7" w:rsidP="00F571C7">
      <w:pPr>
        <w:ind w:left="-540"/>
        <w:jc w:val="center"/>
        <w:rPr>
          <w:rFonts w:ascii="Calibri" w:hAnsi="Calibri" w:cs="Calibri"/>
          <w:b/>
          <w:bCs/>
        </w:rPr>
      </w:pPr>
      <w:r w:rsidRPr="000C659B">
        <w:rPr>
          <w:rFonts w:ascii="Calibri" w:hAnsi="Calibri" w:cs="Calibri"/>
          <w:b/>
          <w:bCs/>
        </w:rPr>
        <w:t>WYKAZ NIEUWZGLĘDNIONYCH UWAG WNIESIONYCH DO WYŁOŻONEGO DO PUBLICZNEGO WGLĄDU PROJEKTU ZMIANY MIEJSCOWEGO PLANU ZAGOSPODAROWANIA PRZESTRZENNEGO ORAZ PROGNOZY ODDZIAŁYWANIA NA ŚRODOWISKO</w:t>
      </w:r>
    </w:p>
    <w:p w14:paraId="145B57BC" w14:textId="77777777" w:rsidR="00F571C7" w:rsidRPr="000C659B" w:rsidRDefault="00F571C7" w:rsidP="00F571C7">
      <w:pPr>
        <w:ind w:hanging="540"/>
        <w:jc w:val="center"/>
        <w:rPr>
          <w:rFonts w:ascii="Calibri" w:hAnsi="Calibri" w:cs="Calibri"/>
          <w:b/>
          <w:bCs/>
        </w:rPr>
      </w:pPr>
      <w:r w:rsidRPr="000C659B">
        <w:rPr>
          <w:rFonts w:ascii="Calibri" w:hAnsi="Calibri" w:cs="Calibri"/>
          <w:b/>
          <w:bCs/>
        </w:rPr>
        <w:t>ROZPATRZENIE UWAG</w:t>
      </w:r>
    </w:p>
    <w:p w14:paraId="0F417D53" w14:textId="77777777" w:rsidR="00F571C7" w:rsidRPr="000C659B" w:rsidRDefault="00F571C7" w:rsidP="00F571C7">
      <w:pPr>
        <w:ind w:hanging="54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8"/>
        <w:gridCol w:w="992"/>
        <w:gridCol w:w="1919"/>
        <w:gridCol w:w="2221"/>
        <w:gridCol w:w="1105"/>
        <w:gridCol w:w="1347"/>
        <w:gridCol w:w="900"/>
        <w:gridCol w:w="1080"/>
        <w:gridCol w:w="1096"/>
        <w:gridCol w:w="1275"/>
        <w:gridCol w:w="2523"/>
      </w:tblGrid>
      <w:tr w:rsidR="00F571C7" w:rsidRPr="000C659B" w14:paraId="20F76629" w14:textId="77777777" w:rsidTr="001F47DD">
        <w:trPr>
          <w:trHeight w:val="96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8B34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4F6309E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3B3F85D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A4BCEE5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4CE920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uwagi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986AD5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Data wpływu</w:t>
            </w:r>
          </w:p>
          <w:p w14:paraId="60475108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9013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Nazwisko i imię, nazwa jednostki organizacyjnej</w:t>
            </w:r>
            <w:r w:rsidR="00A97994"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</w:t>
            </w: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adres zgłaszającego uwagi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FF85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Treść uwagi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6A6A41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Oznaczenie nieruchomości której dotyczy uwaga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7B30C2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Ustalenia projektu planu dla nieruchomości której dotyczy uwaga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4099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Rozstrzygnięcie Wójta w sprawie rozpatrzenia uwag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D0F3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Rozstrzygnięcie Rady Gminy w sprawie rozpatrzenia uwag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C9ED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F571C7" w:rsidRPr="000C659B" w14:paraId="6FCA5423" w14:textId="77777777" w:rsidTr="001F47DD">
        <w:trPr>
          <w:cantSplit/>
          <w:trHeight w:val="207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FD4C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349C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2302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182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0A2B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F853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66C9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2516AA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uwzględniona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E37C4F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nieuwzględniona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24A29E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uwzględniona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7F388E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nieuwzględniona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590F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571C7" w:rsidRPr="000C659B" w14:paraId="56A77887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ABB1" w14:textId="77777777" w:rsidR="00F571C7" w:rsidRPr="000C659B" w:rsidRDefault="00A928D4" w:rsidP="00A928D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 xml:space="preserve">- 1 -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6B35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- 2 -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BC27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- 3 -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ED3A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- 4 -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815F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- 5 -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CEF0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- 6 -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9438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- 7 -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09AE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- 8 -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09E3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- 9 -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33B6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- 10 -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BCB0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- 11 -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712C" w14:textId="7777777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- 12 -</w:t>
            </w:r>
          </w:p>
        </w:tc>
      </w:tr>
      <w:tr w:rsidR="00F571C7" w:rsidRPr="000C659B" w14:paraId="5E961B64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C12F" w14:textId="77777777" w:rsidR="00F571C7" w:rsidRPr="000C659B" w:rsidRDefault="001F47DD" w:rsidP="003D51EE">
            <w:pPr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28BB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3CC4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F2D6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C819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1E14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CB8B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6B04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31ED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10C9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D7FE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178B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3FA5BABF" w14:textId="77777777" w:rsidR="002C647F" w:rsidRPr="000C659B" w:rsidRDefault="00000000" w:rsidP="00FF158A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73D6BE12">
          <v:rect id="Prostokąt 4" o:spid="_x0000_s2051" style="position:absolute;margin-left:328.25pt;margin-top:205.35pt;width:49.1pt;height:18.7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" fillcolor="white [3212]" stroked="f" strokeweight="2pt">
            <v:path arrowok="t"/>
          </v:rect>
        </w:pict>
      </w:r>
      <w:r>
        <w:rPr>
          <w:rFonts w:ascii="Calibri" w:hAnsi="Calibri" w:cs="Calibri"/>
          <w:noProof/>
        </w:rPr>
        <w:pict w14:anchorId="1046B6DF">
          <v:rect id="Prostokąt 3" o:spid="_x0000_s2050" style="position:absolute;margin-left:214.9pt;margin-top:205.5pt;width:60.75pt;height:32.2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" fillcolor="white [3212]" strokecolor="white [3212]" strokeweight="2pt">
            <v:path arrowok="t"/>
          </v:rect>
        </w:pict>
      </w:r>
    </w:p>
    <w:sectPr w:rsidR="002C647F" w:rsidRPr="000C659B" w:rsidSect="00C675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2F235" w14:textId="77777777" w:rsidR="00EE2D04" w:rsidRDefault="00EE2D04" w:rsidP="00783A5E">
      <w:r>
        <w:separator/>
      </w:r>
    </w:p>
  </w:endnote>
  <w:endnote w:type="continuationSeparator" w:id="0">
    <w:p w14:paraId="1A17159C" w14:textId="77777777" w:rsidR="00EE2D04" w:rsidRDefault="00EE2D04" w:rsidP="0078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zcionka tekstu podstawowego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5B108" w14:textId="77777777" w:rsidR="00006DDD" w:rsidRDefault="00296A39" w:rsidP="001F3F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06DD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6DDD"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66B53447" w14:textId="77777777" w:rsidR="00006DDD" w:rsidRDefault="00006DDD" w:rsidP="001F3F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40F9" w14:textId="77777777" w:rsidR="00006DDD" w:rsidRDefault="00006DDD" w:rsidP="001F3FB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53281" w14:textId="77777777" w:rsidR="00006DDD" w:rsidRDefault="00296A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06DD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6DDD"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169F5EB3" w14:textId="77777777" w:rsidR="00006DDD" w:rsidRDefault="00006DD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B2D74" w14:textId="77777777" w:rsidR="00006DDD" w:rsidRPr="00704667" w:rsidRDefault="00006DDD" w:rsidP="00704667">
    <w:pPr>
      <w:pStyle w:val="Stopka"/>
      <w:pBdr>
        <w:top w:val="single" w:sz="4" w:space="1" w:color="auto"/>
      </w:pBdr>
      <w:spacing w:before="0" w:after="0"/>
      <w:ind w:left="0" w:firstLine="0"/>
      <w:jc w:val="center"/>
      <w:rPr>
        <w:rStyle w:val="Numerstrony"/>
        <w:sz w:val="12"/>
      </w:rPr>
    </w:pPr>
  </w:p>
  <w:p w14:paraId="58CBA769" w14:textId="77777777" w:rsidR="00006DDD" w:rsidRPr="002F43C4" w:rsidRDefault="00006DDD" w:rsidP="00B72808">
    <w:pPr>
      <w:pStyle w:val="Stopka"/>
      <w:pBdr>
        <w:top w:val="single" w:sz="4" w:space="1" w:color="auto"/>
      </w:pBdr>
      <w:ind w:left="0" w:firstLine="0"/>
      <w:jc w:val="center"/>
      <w:rPr>
        <w:rStyle w:val="Numerstrony"/>
        <w:sz w:val="14"/>
      </w:rPr>
    </w:pPr>
    <w:r w:rsidRPr="002F43C4">
      <w:rPr>
        <w:rStyle w:val="Numerstrony"/>
        <w:sz w:val="14"/>
      </w:rPr>
      <w:t xml:space="preserve">- </w:t>
    </w:r>
    <w:r w:rsidR="00296A39" w:rsidRPr="002F43C4">
      <w:rPr>
        <w:rStyle w:val="Numerstrony"/>
        <w:sz w:val="14"/>
      </w:rPr>
      <w:fldChar w:fldCharType="begin"/>
    </w:r>
    <w:r w:rsidRPr="002F43C4">
      <w:rPr>
        <w:rStyle w:val="Numerstrony"/>
        <w:sz w:val="14"/>
      </w:rPr>
      <w:instrText xml:space="preserve">PAGE  </w:instrText>
    </w:r>
    <w:r w:rsidR="00296A39" w:rsidRPr="002F43C4">
      <w:rPr>
        <w:rStyle w:val="Numerstrony"/>
        <w:sz w:val="14"/>
      </w:rPr>
      <w:fldChar w:fldCharType="separate"/>
    </w:r>
    <w:r w:rsidR="008F65FF">
      <w:rPr>
        <w:rStyle w:val="Numerstrony"/>
        <w:noProof/>
        <w:sz w:val="14"/>
      </w:rPr>
      <w:t>12</w:t>
    </w:r>
    <w:r w:rsidR="00296A39" w:rsidRPr="002F43C4">
      <w:rPr>
        <w:rStyle w:val="Numerstrony"/>
        <w:sz w:val="14"/>
      </w:rPr>
      <w:fldChar w:fldCharType="end"/>
    </w:r>
    <w:r w:rsidRPr="002F43C4">
      <w:rPr>
        <w:rStyle w:val="Numerstrony"/>
        <w:sz w:val="14"/>
      </w:rPr>
      <w:t xml:space="preserve"> </w:t>
    </w:r>
    <w:r>
      <w:rPr>
        <w:rStyle w:val="Numerstrony"/>
        <w:sz w:val="14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6FCCF" w14:textId="77777777" w:rsidR="00EE2D04" w:rsidRDefault="00EE2D04" w:rsidP="00783A5E">
      <w:r>
        <w:separator/>
      </w:r>
    </w:p>
  </w:footnote>
  <w:footnote w:type="continuationSeparator" w:id="0">
    <w:p w14:paraId="6F9E4F57" w14:textId="77777777" w:rsidR="00EE2D04" w:rsidRDefault="00EE2D04" w:rsidP="00783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55291" w14:textId="77777777" w:rsidR="00006DDD" w:rsidRDefault="00006DDD" w:rsidP="00A97994">
    <w:pPr>
      <w:pStyle w:val="Nagwek"/>
      <w:ind w:left="0" w:firstLine="0"/>
      <w:rPr>
        <w:rFonts w:ascii="Arial" w:hAnsi="Arial"/>
        <w:b/>
        <w:color w:val="8080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F1167" w14:textId="77777777" w:rsidR="00006DDD" w:rsidRDefault="00006DDD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b/>
        <w:i/>
        <w:color w:val="808080" w:themeColor="background1" w:themeShade="80"/>
        <w:sz w:val="18"/>
        <w:szCs w:val="18"/>
      </w:rPr>
    </w:pPr>
    <w:r>
      <w:rPr>
        <w:noProof/>
      </w:rPr>
      <w:drawing>
        <wp:inline distT="0" distB="0" distL="0" distR="0" wp14:anchorId="58C14E62" wp14:editId="0AE8E164">
          <wp:extent cx="266281" cy="292134"/>
          <wp:effectExtent l="0" t="0" r="635" b="0"/>
          <wp:docPr id="5" name="Obraz 5" descr="Herb gminy Nowy Tar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 gminy Nowy Tar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020" cy="310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B90A3" w14:textId="59D1488C" w:rsidR="00006DDD" w:rsidRPr="005A219B" w:rsidRDefault="00006DDD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i/>
        <w:color w:val="808080" w:themeColor="background1" w:themeShade="80"/>
        <w:sz w:val="18"/>
        <w:szCs w:val="18"/>
      </w:rPr>
    </w:pP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 xml:space="preserve">MIEJSCOWY PLAN ZAGOSPODAROWANIA PRZESTRZENNEGO DLA OBSZARÓW </w:t>
    </w:r>
    <w:r w:rsidR="00A74505" w:rsidRPr="00A74505">
      <w:rPr>
        <w:rFonts w:ascii="Calibri" w:hAnsi="Calibri" w:cs="Calibri"/>
        <w:i/>
        <w:color w:val="808080" w:themeColor="background1" w:themeShade="80"/>
        <w:sz w:val="18"/>
        <w:szCs w:val="18"/>
      </w:rPr>
      <w:t>„LUDŹMIERZ-1”, „LUDŹMIERZ-2”, „LUDŹMIERZ-3” I „LUDŹMIERZ-4”</w:t>
    </w:r>
    <w:r w:rsidR="00A74505">
      <w:rPr>
        <w:rFonts w:ascii="Calibri" w:hAnsi="Calibri" w:cs="Calibri"/>
        <w:i/>
        <w:color w:val="808080" w:themeColor="background1" w:themeShade="80"/>
        <w:sz w:val="18"/>
        <w:szCs w:val="18"/>
      </w:rPr>
      <w:t xml:space="preserve"> 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W GMINIE NOWY TARG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4A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22B42"/>
    <w:multiLevelType w:val="hybridMultilevel"/>
    <w:tmpl w:val="6D6E9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15D6F5B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1C352E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5779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5" w15:restartNumberingAfterBreak="0">
    <w:nsid w:val="05BA730A"/>
    <w:multiLevelType w:val="hybridMultilevel"/>
    <w:tmpl w:val="49E42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A372A"/>
    <w:multiLevelType w:val="hybridMultilevel"/>
    <w:tmpl w:val="09D6D590"/>
    <w:lvl w:ilvl="0" w:tplc="F6DC0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458C9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05374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238FE"/>
    <w:multiLevelType w:val="hybridMultilevel"/>
    <w:tmpl w:val="29BC702A"/>
    <w:name w:val="WW8Num21223"/>
    <w:lvl w:ilvl="0" w:tplc="2C5C4972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8B51C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C50796"/>
    <w:multiLevelType w:val="hybridMultilevel"/>
    <w:tmpl w:val="4EB6F9A0"/>
    <w:lvl w:ilvl="0" w:tplc="16E25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A614B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7305C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E2251A"/>
    <w:multiLevelType w:val="hybridMultilevel"/>
    <w:tmpl w:val="DE6EBD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B67141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717AF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CED1466"/>
    <w:multiLevelType w:val="hybridMultilevel"/>
    <w:tmpl w:val="91AAB782"/>
    <w:lvl w:ilvl="0" w:tplc="E0FCD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87A6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A24C45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10D73BE9"/>
    <w:multiLevelType w:val="hybridMultilevel"/>
    <w:tmpl w:val="0F9A032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21854F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042830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4373078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813B41"/>
    <w:multiLevelType w:val="hybridMultilevel"/>
    <w:tmpl w:val="5DD2C7D0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842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16502D4F"/>
    <w:multiLevelType w:val="singleLevel"/>
    <w:tmpl w:val="159411C2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16C248A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1669FD"/>
    <w:multiLevelType w:val="hybridMultilevel"/>
    <w:tmpl w:val="C2804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DE6773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187872E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2730A6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19644F90"/>
    <w:multiLevelType w:val="hybridMultilevel"/>
    <w:tmpl w:val="6888B8EE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38"/>
        </w:tabs>
        <w:ind w:left="213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32" w15:restartNumberingAfterBreak="0">
    <w:nsid w:val="198B2F95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19E47FCD"/>
    <w:multiLevelType w:val="hybridMultilevel"/>
    <w:tmpl w:val="D6D8C3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4D7F0B"/>
    <w:multiLevelType w:val="hybridMultilevel"/>
    <w:tmpl w:val="1158ABA4"/>
    <w:lvl w:ilvl="0" w:tplc="1EB8BC26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5" w15:restartNumberingAfterBreak="0">
    <w:nsid w:val="1C4F43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E20FE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F444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E74B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7A343F"/>
    <w:multiLevelType w:val="hybridMultilevel"/>
    <w:tmpl w:val="1A9ADD22"/>
    <w:lvl w:ilvl="0" w:tplc="BE34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60A0A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3160A0A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F07D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2303DC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05F25A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20BB5E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BC075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5" w15:restartNumberingAfterBreak="0">
    <w:nsid w:val="22375BDB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22CD425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30112C8"/>
    <w:multiLevelType w:val="hybridMultilevel"/>
    <w:tmpl w:val="6F347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3065C76"/>
    <w:multiLevelType w:val="hybridMultilevel"/>
    <w:tmpl w:val="BFB651DC"/>
    <w:lvl w:ilvl="0" w:tplc="8A6A69E2">
      <w:start w:val="1"/>
      <w:numFmt w:val="bullet"/>
      <w:pStyle w:val="pauza"/>
      <w:lvlText w:val=""/>
      <w:lvlJc w:val="left"/>
      <w:pPr>
        <w:ind w:left="112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28" w:hanging="360"/>
      </w:pPr>
    </w:lvl>
    <w:lvl w:ilvl="2" w:tplc="6DDABA82" w:tentative="1">
      <w:start w:val="1"/>
      <w:numFmt w:val="lowerRoman"/>
      <w:lvlText w:val="%3."/>
      <w:lvlJc w:val="right"/>
      <w:pPr>
        <w:ind w:left="1848" w:hanging="180"/>
      </w:pPr>
    </w:lvl>
    <w:lvl w:ilvl="3" w:tplc="04150001" w:tentative="1">
      <w:start w:val="1"/>
      <w:numFmt w:val="decimal"/>
      <w:lvlText w:val="%4."/>
      <w:lvlJc w:val="left"/>
      <w:pPr>
        <w:ind w:left="2568" w:hanging="360"/>
      </w:pPr>
    </w:lvl>
    <w:lvl w:ilvl="4" w:tplc="04150003" w:tentative="1">
      <w:start w:val="1"/>
      <w:numFmt w:val="lowerLetter"/>
      <w:lvlText w:val="%5."/>
      <w:lvlJc w:val="left"/>
      <w:pPr>
        <w:ind w:left="3288" w:hanging="360"/>
      </w:pPr>
    </w:lvl>
    <w:lvl w:ilvl="5" w:tplc="04150005" w:tentative="1">
      <w:start w:val="1"/>
      <w:numFmt w:val="lowerRoman"/>
      <w:lvlText w:val="%6."/>
      <w:lvlJc w:val="right"/>
      <w:pPr>
        <w:ind w:left="4008" w:hanging="180"/>
      </w:pPr>
    </w:lvl>
    <w:lvl w:ilvl="6" w:tplc="04150001" w:tentative="1">
      <w:start w:val="1"/>
      <w:numFmt w:val="decimal"/>
      <w:lvlText w:val="%7."/>
      <w:lvlJc w:val="left"/>
      <w:pPr>
        <w:ind w:left="4728" w:hanging="360"/>
      </w:pPr>
    </w:lvl>
    <w:lvl w:ilvl="7" w:tplc="04150003" w:tentative="1">
      <w:start w:val="1"/>
      <w:numFmt w:val="lowerLetter"/>
      <w:lvlText w:val="%8."/>
      <w:lvlJc w:val="left"/>
      <w:pPr>
        <w:ind w:left="5448" w:hanging="360"/>
      </w:pPr>
    </w:lvl>
    <w:lvl w:ilvl="8" w:tplc="04150005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9" w15:restartNumberingAfterBreak="0">
    <w:nsid w:val="2343099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3B18BF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46914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46D1284"/>
    <w:multiLevelType w:val="hybridMultilevel"/>
    <w:tmpl w:val="53649E6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484087B"/>
    <w:multiLevelType w:val="hybridMultilevel"/>
    <w:tmpl w:val="2D80D804"/>
    <w:lvl w:ilvl="0" w:tplc="689820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48D730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51F4D5C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5323197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7" w15:restartNumberingAfterBreak="0">
    <w:nsid w:val="25D50C81"/>
    <w:multiLevelType w:val="hybridMultilevel"/>
    <w:tmpl w:val="BF6ACD80"/>
    <w:lvl w:ilvl="0" w:tplc="3CA63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69C650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6A71C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C90521"/>
    <w:multiLevelType w:val="hybridMultilevel"/>
    <w:tmpl w:val="699289BA"/>
    <w:lvl w:ilvl="0" w:tplc="4C76B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7DA102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28753AF7"/>
    <w:multiLevelType w:val="hybridMultilevel"/>
    <w:tmpl w:val="B49076D8"/>
    <w:lvl w:ilvl="0" w:tplc="03ECAE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8E173FA"/>
    <w:multiLevelType w:val="hybridMultilevel"/>
    <w:tmpl w:val="B2168692"/>
    <w:lvl w:ilvl="0" w:tplc="A00C9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F04B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98C0B75"/>
    <w:multiLevelType w:val="hybridMultilevel"/>
    <w:tmpl w:val="19E004C2"/>
    <w:lvl w:ilvl="0" w:tplc="CD60555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299F7A7A"/>
    <w:multiLevelType w:val="hybridMultilevel"/>
    <w:tmpl w:val="E430AD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2A2627E3"/>
    <w:multiLevelType w:val="multilevel"/>
    <w:tmpl w:val="EED2742C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854" w:hanging="360"/>
      </w:pPr>
    </w:lvl>
    <w:lvl w:ilvl="2">
      <w:start w:val="1"/>
      <w:numFmt w:val="lowerRoman"/>
      <w:lvlText w:val="%3)"/>
      <w:lvlJc w:val="left"/>
      <w:pPr>
        <w:ind w:left="2214" w:hanging="360"/>
      </w:pPr>
    </w:lvl>
    <w:lvl w:ilvl="3">
      <w:start w:val="1"/>
      <w:numFmt w:val="decimal"/>
      <w:lvlText w:val="(%4)"/>
      <w:lvlJc w:val="left"/>
      <w:pPr>
        <w:ind w:left="2574" w:hanging="360"/>
      </w:pPr>
    </w:lvl>
    <w:lvl w:ilvl="4">
      <w:start w:val="1"/>
      <w:numFmt w:val="lowerLetter"/>
      <w:lvlText w:val="(%5)"/>
      <w:lvlJc w:val="left"/>
      <w:pPr>
        <w:ind w:left="2934" w:hanging="360"/>
      </w:pPr>
    </w:lvl>
    <w:lvl w:ilvl="5">
      <w:start w:val="1"/>
      <w:numFmt w:val="lowerRoman"/>
      <w:lvlText w:val="(%6)"/>
      <w:lvlJc w:val="left"/>
      <w:pPr>
        <w:ind w:left="3294" w:hanging="360"/>
      </w:pPr>
    </w:lvl>
    <w:lvl w:ilvl="6">
      <w:start w:val="1"/>
      <w:numFmt w:val="decimal"/>
      <w:lvlText w:val="%7."/>
      <w:lvlJc w:val="left"/>
      <w:pPr>
        <w:ind w:left="3654" w:hanging="360"/>
      </w:pPr>
    </w:lvl>
    <w:lvl w:ilvl="7">
      <w:start w:val="1"/>
      <w:numFmt w:val="lowerLetter"/>
      <w:lvlText w:val="%8."/>
      <w:lvlJc w:val="left"/>
      <w:pPr>
        <w:ind w:left="4014" w:hanging="360"/>
      </w:pPr>
    </w:lvl>
    <w:lvl w:ilvl="8">
      <w:start w:val="1"/>
      <w:numFmt w:val="lowerRoman"/>
      <w:lvlText w:val="%9."/>
      <w:lvlJc w:val="left"/>
      <w:pPr>
        <w:ind w:left="4374" w:hanging="360"/>
      </w:pPr>
    </w:lvl>
  </w:abstractNum>
  <w:abstractNum w:abstractNumId="67" w15:restartNumberingAfterBreak="0">
    <w:nsid w:val="2A6B0D34"/>
    <w:multiLevelType w:val="hybridMultilevel"/>
    <w:tmpl w:val="DF36B902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38"/>
        </w:tabs>
        <w:ind w:left="213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68" w15:restartNumberingAfterBreak="0">
    <w:nsid w:val="2AEE370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AF53D6A"/>
    <w:multiLevelType w:val="hybridMultilevel"/>
    <w:tmpl w:val="8BF23B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2DA67B1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F230AA4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02A7EF5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23F59CE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4" w15:restartNumberingAfterBreak="0">
    <w:nsid w:val="32D252D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30B6D8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3550B03"/>
    <w:multiLevelType w:val="hybridMultilevel"/>
    <w:tmpl w:val="24226EA8"/>
    <w:lvl w:ilvl="0" w:tplc="ED44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3B61057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3E93A87"/>
    <w:multiLevelType w:val="hybridMultilevel"/>
    <w:tmpl w:val="ED3C9B2C"/>
    <w:lvl w:ilvl="0" w:tplc="6A9EB1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AC4C8860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9" w15:restartNumberingAfterBreak="0">
    <w:nsid w:val="35EC6ACD"/>
    <w:multiLevelType w:val="hybridMultilevel"/>
    <w:tmpl w:val="FD94AA3A"/>
    <w:lvl w:ilvl="0" w:tplc="7592D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361D2CD0"/>
    <w:multiLevelType w:val="hybridMultilevel"/>
    <w:tmpl w:val="E6307B58"/>
    <w:lvl w:ilvl="0" w:tplc="54FE0D7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6ED5D3C"/>
    <w:multiLevelType w:val="hybridMultilevel"/>
    <w:tmpl w:val="C20A783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380C70A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8FB2A79"/>
    <w:multiLevelType w:val="hybridMultilevel"/>
    <w:tmpl w:val="3C1ED066"/>
    <w:name w:val="WW8Num21222"/>
    <w:lvl w:ilvl="0" w:tplc="89C25F5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4" w15:restartNumberingAfterBreak="0">
    <w:nsid w:val="39A063B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A3A0A2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6" w15:restartNumberingAfterBreak="0">
    <w:nsid w:val="3B4A579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F3D5B84"/>
    <w:multiLevelType w:val="hybridMultilevel"/>
    <w:tmpl w:val="F11AFD54"/>
    <w:lvl w:ilvl="0" w:tplc="5AE6C79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F607A5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0134808"/>
    <w:multiLevelType w:val="hybridMultilevel"/>
    <w:tmpl w:val="98E643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 w15:restartNumberingAfterBreak="0">
    <w:nsid w:val="402E58F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0E854A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2D649AC"/>
    <w:multiLevelType w:val="hybridMultilevel"/>
    <w:tmpl w:val="222C6A7E"/>
    <w:lvl w:ilvl="0" w:tplc="E7A090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2E455A3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43AB2829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44B756B9"/>
    <w:multiLevelType w:val="hybridMultilevel"/>
    <w:tmpl w:val="523AFA8E"/>
    <w:lvl w:ilvl="0" w:tplc="0415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44D440C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508169F"/>
    <w:multiLevelType w:val="hybridMultilevel"/>
    <w:tmpl w:val="74961974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6334FC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7C34F9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845391A"/>
    <w:multiLevelType w:val="hybridMultilevel"/>
    <w:tmpl w:val="90022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C7A9498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31CCD6D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8EB2FF1"/>
    <w:multiLevelType w:val="hybridMultilevel"/>
    <w:tmpl w:val="F22C27AC"/>
    <w:lvl w:ilvl="0" w:tplc="C78A73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2" w15:restartNumberingAfterBreak="0">
    <w:nsid w:val="4AA603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A972A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D80C1A"/>
    <w:multiLevelType w:val="hybridMultilevel"/>
    <w:tmpl w:val="F8C4F80E"/>
    <w:lvl w:ilvl="0" w:tplc="360A92B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ADA40F4"/>
    <w:multiLevelType w:val="hybridMultilevel"/>
    <w:tmpl w:val="0442B8E0"/>
    <w:lvl w:ilvl="0" w:tplc="0F126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B565779"/>
    <w:multiLevelType w:val="hybridMultilevel"/>
    <w:tmpl w:val="C2804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BC03A13"/>
    <w:multiLevelType w:val="hybridMultilevel"/>
    <w:tmpl w:val="3F0E48A4"/>
    <w:lvl w:ilvl="0" w:tplc="31CCD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BF65C4"/>
    <w:multiLevelType w:val="hybridMultilevel"/>
    <w:tmpl w:val="B2D65682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9" w15:restartNumberingAfterBreak="0">
    <w:nsid w:val="4E303BA2"/>
    <w:multiLevelType w:val="hybridMultilevel"/>
    <w:tmpl w:val="D3005BA0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4E431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EEC6E5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F0A722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FA656BE"/>
    <w:multiLevelType w:val="hybridMultilevel"/>
    <w:tmpl w:val="6EC4CCB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4" w15:restartNumberingAfterBreak="0">
    <w:nsid w:val="53262D08"/>
    <w:multiLevelType w:val="hybridMultilevel"/>
    <w:tmpl w:val="4C30369C"/>
    <w:lvl w:ilvl="0" w:tplc="58E2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54AA4E03"/>
    <w:multiLevelType w:val="hybridMultilevel"/>
    <w:tmpl w:val="AABA32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6" w15:restartNumberingAfterBreak="0">
    <w:nsid w:val="54DE206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55AE311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55FE46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8D6420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59347BB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AC608F"/>
    <w:multiLevelType w:val="hybridMultilevel"/>
    <w:tmpl w:val="1CE029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2" w15:restartNumberingAfterBreak="0">
    <w:nsid w:val="5A244F99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5B3A0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97003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BE95002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BFD54FF"/>
    <w:multiLevelType w:val="hybridMultilevel"/>
    <w:tmpl w:val="28B89C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7" w15:restartNumberingAfterBreak="0">
    <w:nsid w:val="5D670878"/>
    <w:multiLevelType w:val="hybridMultilevel"/>
    <w:tmpl w:val="0A2EDAFC"/>
    <w:lvl w:ilvl="0" w:tplc="3A9CC1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EA94A5C"/>
    <w:multiLevelType w:val="hybridMultilevel"/>
    <w:tmpl w:val="9F7CE362"/>
    <w:lvl w:ilvl="0" w:tplc="E5D0F5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5F46568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0" w15:restartNumberingAfterBreak="0">
    <w:nsid w:val="605E5285"/>
    <w:multiLevelType w:val="hybridMultilevel"/>
    <w:tmpl w:val="1CE0298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1" w15:restartNumberingAfterBreak="0">
    <w:nsid w:val="614968D4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2" w15:restartNumberingAfterBreak="0">
    <w:nsid w:val="6182136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1D61D28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4" w15:restartNumberingAfterBreak="0">
    <w:nsid w:val="65025D45"/>
    <w:multiLevelType w:val="hybridMultilevel"/>
    <w:tmpl w:val="F4087A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5" w15:restartNumberingAfterBreak="0">
    <w:nsid w:val="65856FC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5CE67A5"/>
    <w:multiLevelType w:val="hybridMultilevel"/>
    <w:tmpl w:val="F536DEC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7" w15:restartNumberingAfterBreak="0">
    <w:nsid w:val="6744667F"/>
    <w:multiLevelType w:val="hybridMultilevel"/>
    <w:tmpl w:val="C10A44D4"/>
    <w:lvl w:ilvl="0" w:tplc="EAA458B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679213A4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6A1B4CA6"/>
    <w:multiLevelType w:val="hybridMultilevel"/>
    <w:tmpl w:val="7BB2EE88"/>
    <w:lvl w:ilvl="0" w:tplc="8FDEA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6A2027C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AAB7C6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C891B05"/>
    <w:multiLevelType w:val="hybridMultilevel"/>
    <w:tmpl w:val="7778D5CC"/>
    <w:lvl w:ilvl="0" w:tplc="60D43A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D8D12A7"/>
    <w:multiLevelType w:val="hybridMultilevel"/>
    <w:tmpl w:val="2D8A75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4" w15:restartNumberingAfterBreak="0">
    <w:nsid w:val="6DDA0861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E6A34DB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6" w15:restartNumberingAfterBreak="0">
    <w:nsid w:val="6EA3376F"/>
    <w:multiLevelType w:val="hybridMultilevel"/>
    <w:tmpl w:val="A246D8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6F05544D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8" w15:restartNumberingAfterBreak="0">
    <w:nsid w:val="6FFB2F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08C7D4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6C1B41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1A50F05"/>
    <w:multiLevelType w:val="hybridMultilevel"/>
    <w:tmpl w:val="60F622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2" w15:restartNumberingAfterBreak="0">
    <w:nsid w:val="72881DFF"/>
    <w:multiLevelType w:val="hybridMultilevel"/>
    <w:tmpl w:val="D5A24F9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3" w15:restartNumberingAfterBreak="0">
    <w:nsid w:val="73084C32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4" w15:restartNumberingAfterBreak="0">
    <w:nsid w:val="7372313C"/>
    <w:multiLevelType w:val="hybridMultilevel"/>
    <w:tmpl w:val="A4748266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38"/>
        </w:tabs>
        <w:ind w:left="213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55" w15:restartNumberingAfterBreak="0">
    <w:nsid w:val="737942D0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6" w15:restartNumberingAfterBreak="0">
    <w:nsid w:val="73E26C04"/>
    <w:multiLevelType w:val="hybridMultilevel"/>
    <w:tmpl w:val="42D65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47D3AEA"/>
    <w:multiLevelType w:val="multilevel"/>
    <w:tmpl w:val="B468826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 w15:restartNumberingAfterBreak="0">
    <w:nsid w:val="74A22DB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4D5506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52852F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6432B08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77682B3F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791607B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B3865EB"/>
    <w:multiLevelType w:val="hybridMultilevel"/>
    <w:tmpl w:val="90082F0A"/>
    <w:lvl w:ilvl="0" w:tplc="D8640E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5" w15:restartNumberingAfterBreak="0">
    <w:nsid w:val="7BDF7E3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7C2D139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C5A6C96"/>
    <w:multiLevelType w:val="hybridMultilevel"/>
    <w:tmpl w:val="01CE8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7CEC461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69" w15:restartNumberingAfterBreak="0">
    <w:nsid w:val="7CF3385D"/>
    <w:multiLevelType w:val="hybridMultilevel"/>
    <w:tmpl w:val="26807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56C8C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 w15:restartNumberingAfterBreak="0">
    <w:nsid w:val="7CF40237"/>
    <w:multiLevelType w:val="hybridMultilevel"/>
    <w:tmpl w:val="5C80F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D67272A"/>
    <w:multiLevelType w:val="hybridMultilevel"/>
    <w:tmpl w:val="40E049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2" w15:restartNumberingAfterBreak="0">
    <w:nsid w:val="7D765FE6"/>
    <w:multiLevelType w:val="hybridMultilevel"/>
    <w:tmpl w:val="BB8CA1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7D9C2A15"/>
    <w:multiLevelType w:val="hybridMultilevel"/>
    <w:tmpl w:val="9F7CE362"/>
    <w:lvl w:ilvl="0" w:tplc="E5D0F5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7E8B69D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EAA24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4727A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730859">
    <w:abstractNumId w:val="45"/>
  </w:num>
  <w:num w:numId="2" w16cid:durableId="910851631">
    <w:abstractNumId w:val="107"/>
  </w:num>
  <w:num w:numId="3" w16cid:durableId="2079358359">
    <w:abstractNumId w:val="66"/>
  </w:num>
  <w:num w:numId="4" w16cid:durableId="1481842155">
    <w:abstractNumId w:val="56"/>
  </w:num>
  <w:num w:numId="5" w16cid:durableId="964427991">
    <w:abstractNumId w:val="34"/>
  </w:num>
  <w:num w:numId="6" w16cid:durableId="1021510006">
    <w:abstractNumId w:val="48"/>
  </w:num>
  <w:num w:numId="7" w16cid:durableId="1439183919">
    <w:abstractNumId w:val="94"/>
  </w:num>
  <w:num w:numId="8" w16cid:durableId="831021828">
    <w:abstractNumId w:val="165"/>
  </w:num>
  <w:num w:numId="9" w16cid:durableId="936451422">
    <w:abstractNumId w:val="132"/>
  </w:num>
  <w:num w:numId="10" w16cid:durableId="1944259613">
    <w:abstractNumId w:val="54"/>
  </w:num>
  <w:num w:numId="11" w16cid:durableId="713894458">
    <w:abstractNumId w:val="119"/>
  </w:num>
  <w:num w:numId="12" w16cid:durableId="409272522">
    <w:abstractNumId w:val="74"/>
  </w:num>
  <w:num w:numId="13" w16cid:durableId="133380135">
    <w:abstractNumId w:val="61"/>
  </w:num>
  <w:num w:numId="14" w16cid:durableId="1397708614">
    <w:abstractNumId w:val="176"/>
  </w:num>
  <w:num w:numId="15" w16cid:durableId="412748189">
    <w:abstractNumId w:val="99"/>
  </w:num>
  <w:num w:numId="16" w16cid:durableId="1688555713">
    <w:abstractNumId w:val="77"/>
  </w:num>
  <w:num w:numId="17" w16cid:durableId="1592229639">
    <w:abstractNumId w:val="82"/>
  </w:num>
  <w:num w:numId="18" w16cid:durableId="1670675735">
    <w:abstractNumId w:val="172"/>
  </w:num>
  <w:num w:numId="19" w16cid:durableId="1368263182">
    <w:abstractNumId w:val="124"/>
  </w:num>
  <w:num w:numId="20" w16cid:durableId="538400390">
    <w:abstractNumId w:val="7"/>
  </w:num>
  <w:num w:numId="21" w16cid:durableId="573006990">
    <w:abstractNumId w:val="138"/>
  </w:num>
  <w:num w:numId="22" w16cid:durableId="494536022">
    <w:abstractNumId w:val="167"/>
  </w:num>
  <w:num w:numId="23" w16cid:durableId="222521377">
    <w:abstractNumId w:val="123"/>
  </w:num>
  <w:num w:numId="24" w16cid:durableId="652560291">
    <w:abstractNumId w:val="59"/>
  </w:num>
  <w:num w:numId="25" w16cid:durableId="201864500">
    <w:abstractNumId w:val="141"/>
  </w:num>
  <w:num w:numId="26" w16cid:durableId="1137645170">
    <w:abstractNumId w:val="28"/>
  </w:num>
  <w:num w:numId="27" w16cid:durableId="77023669">
    <w:abstractNumId w:val="33"/>
  </w:num>
  <w:num w:numId="28" w16cid:durableId="150218450">
    <w:abstractNumId w:val="170"/>
  </w:num>
  <w:num w:numId="29" w16cid:durableId="563759656">
    <w:abstractNumId w:val="60"/>
  </w:num>
  <w:num w:numId="30" w16cid:durableId="435180492">
    <w:abstractNumId w:val="175"/>
  </w:num>
  <w:num w:numId="31" w16cid:durableId="370034460">
    <w:abstractNumId w:val="12"/>
  </w:num>
  <w:num w:numId="32" w16cid:durableId="1721401280">
    <w:abstractNumId w:val="71"/>
  </w:num>
  <w:num w:numId="33" w16cid:durableId="32073840">
    <w:abstractNumId w:val="148"/>
  </w:num>
  <w:num w:numId="34" w16cid:durableId="1094860214">
    <w:abstractNumId w:val="140"/>
  </w:num>
  <w:num w:numId="35" w16cid:durableId="932588358">
    <w:abstractNumId w:val="21"/>
  </w:num>
  <w:num w:numId="36" w16cid:durableId="510678781">
    <w:abstractNumId w:val="155"/>
  </w:num>
  <w:num w:numId="37" w16cid:durableId="8142521">
    <w:abstractNumId w:val="36"/>
  </w:num>
  <w:num w:numId="38" w16cid:durableId="502859427">
    <w:abstractNumId w:val="49"/>
  </w:num>
  <w:num w:numId="39" w16cid:durableId="998077444">
    <w:abstractNumId w:val="110"/>
  </w:num>
  <w:num w:numId="40" w16cid:durableId="179861473">
    <w:abstractNumId w:val="135"/>
  </w:num>
  <w:num w:numId="41" w16cid:durableId="1366102384">
    <w:abstractNumId w:val="40"/>
  </w:num>
  <w:num w:numId="42" w16cid:durableId="185220453">
    <w:abstractNumId w:val="117"/>
  </w:num>
  <w:num w:numId="43" w16cid:durableId="658466399">
    <w:abstractNumId w:val="29"/>
  </w:num>
  <w:num w:numId="44" w16cid:durableId="591860020">
    <w:abstractNumId w:val="58"/>
  </w:num>
  <w:num w:numId="45" w16cid:durableId="1697152902">
    <w:abstractNumId w:val="163"/>
  </w:num>
  <w:num w:numId="46" w16cid:durableId="2124421765">
    <w:abstractNumId w:val="111"/>
  </w:num>
  <w:num w:numId="47" w16cid:durableId="1973753183">
    <w:abstractNumId w:val="19"/>
  </w:num>
  <w:num w:numId="48" w16cid:durableId="298459939">
    <w:abstractNumId w:val="42"/>
  </w:num>
  <w:num w:numId="49" w16cid:durableId="1272007168">
    <w:abstractNumId w:val="11"/>
  </w:num>
  <w:num w:numId="50" w16cid:durableId="1246257272">
    <w:abstractNumId w:val="26"/>
  </w:num>
  <w:num w:numId="51" w16cid:durableId="919218125">
    <w:abstractNumId w:val="86"/>
  </w:num>
  <w:num w:numId="52" w16cid:durableId="2073379804">
    <w:abstractNumId w:val="139"/>
  </w:num>
  <w:num w:numId="53" w16cid:durableId="431362355">
    <w:abstractNumId w:val="114"/>
  </w:num>
  <w:num w:numId="54" w16cid:durableId="501820732">
    <w:abstractNumId w:val="46"/>
  </w:num>
  <w:num w:numId="55" w16cid:durableId="991133054">
    <w:abstractNumId w:val="70"/>
  </w:num>
  <w:num w:numId="56" w16cid:durableId="785664469">
    <w:abstractNumId w:val="144"/>
  </w:num>
  <w:num w:numId="57" w16cid:durableId="1032456900">
    <w:abstractNumId w:val="35"/>
  </w:num>
  <w:num w:numId="58" w16cid:durableId="1268078474">
    <w:abstractNumId w:val="91"/>
  </w:num>
  <w:num w:numId="59" w16cid:durableId="404029534">
    <w:abstractNumId w:val="173"/>
  </w:num>
  <w:num w:numId="60" w16cid:durableId="1601796154">
    <w:abstractNumId w:val="38"/>
  </w:num>
  <w:num w:numId="61" w16cid:durableId="1354070899">
    <w:abstractNumId w:val="174"/>
  </w:num>
  <w:num w:numId="62" w16cid:durableId="198325510">
    <w:abstractNumId w:val="112"/>
  </w:num>
  <w:num w:numId="63" w16cid:durableId="1293828094">
    <w:abstractNumId w:val="23"/>
  </w:num>
  <w:num w:numId="64" w16cid:durableId="2060779925">
    <w:abstractNumId w:val="72"/>
  </w:num>
  <w:num w:numId="65" w16cid:durableId="1778212835">
    <w:abstractNumId w:val="98"/>
  </w:num>
  <w:num w:numId="66" w16cid:durableId="126944918">
    <w:abstractNumId w:val="51"/>
  </w:num>
  <w:num w:numId="67" w16cid:durableId="1398169659">
    <w:abstractNumId w:val="88"/>
  </w:num>
  <w:num w:numId="68" w16cid:durableId="953174502">
    <w:abstractNumId w:val="149"/>
  </w:num>
  <w:num w:numId="69" w16cid:durableId="1072433558">
    <w:abstractNumId w:val="16"/>
  </w:num>
  <w:num w:numId="70" w16cid:durableId="1945460168">
    <w:abstractNumId w:val="96"/>
  </w:num>
  <w:num w:numId="71" w16cid:durableId="1068189371">
    <w:abstractNumId w:val="85"/>
  </w:num>
  <w:num w:numId="72" w16cid:durableId="132523313">
    <w:abstractNumId w:val="166"/>
  </w:num>
  <w:num w:numId="73" w16cid:durableId="2073459719">
    <w:abstractNumId w:val="3"/>
  </w:num>
  <w:num w:numId="74" w16cid:durableId="1865441818">
    <w:abstractNumId w:val="147"/>
  </w:num>
  <w:num w:numId="75" w16cid:durableId="1576473002">
    <w:abstractNumId w:val="159"/>
  </w:num>
  <w:num w:numId="76" w16cid:durableId="1837453441">
    <w:abstractNumId w:val="18"/>
  </w:num>
  <w:num w:numId="77" w16cid:durableId="284118831">
    <w:abstractNumId w:val="13"/>
  </w:num>
  <w:num w:numId="78" w16cid:durableId="380132912">
    <w:abstractNumId w:val="118"/>
  </w:num>
  <w:num w:numId="79" w16cid:durableId="1857882785">
    <w:abstractNumId w:val="160"/>
  </w:num>
  <w:num w:numId="80" w16cid:durableId="374425396">
    <w:abstractNumId w:val="53"/>
  </w:num>
  <w:num w:numId="81" w16cid:durableId="29959934">
    <w:abstractNumId w:val="129"/>
  </w:num>
  <w:num w:numId="82" w16cid:durableId="446704548">
    <w:abstractNumId w:val="65"/>
  </w:num>
  <w:num w:numId="83" w16cid:durableId="1707557337">
    <w:abstractNumId w:val="145"/>
  </w:num>
  <w:num w:numId="84" w16cid:durableId="206264470">
    <w:abstractNumId w:val="22"/>
  </w:num>
  <w:num w:numId="85" w16cid:durableId="1777019028">
    <w:abstractNumId w:val="30"/>
  </w:num>
  <w:num w:numId="86" w16cid:durableId="335235586">
    <w:abstractNumId w:val="2"/>
  </w:num>
  <w:num w:numId="87" w16cid:durableId="1249969869">
    <w:abstractNumId w:val="108"/>
  </w:num>
  <w:num w:numId="88" w16cid:durableId="2044282256">
    <w:abstractNumId w:val="105"/>
  </w:num>
  <w:num w:numId="89" w16cid:durableId="1906261337">
    <w:abstractNumId w:val="79"/>
  </w:num>
  <w:num w:numId="90" w16cid:durableId="1799450950">
    <w:abstractNumId w:val="80"/>
  </w:num>
  <w:num w:numId="91" w16cid:durableId="22294644">
    <w:abstractNumId w:val="14"/>
  </w:num>
  <w:num w:numId="92" w16cid:durableId="319041724">
    <w:abstractNumId w:val="156"/>
  </w:num>
  <w:num w:numId="93" w16cid:durableId="242493451">
    <w:abstractNumId w:val="27"/>
  </w:num>
  <w:num w:numId="94" w16cid:durableId="1546676720">
    <w:abstractNumId w:val="95"/>
  </w:num>
  <w:num w:numId="95" w16cid:durableId="1721400007">
    <w:abstractNumId w:val="78"/>
  </w:num>
  <w:num w:numId="96" w16cid:durableId="886186094">
    <w:abstractNumId w:val="133"/>
  </w:num>
  <w:num w:numId="97" w16cid:durableId="1928609321">
    <w:abstractNumId w:val="76"/>
  </w:num>
  <w:num w:numId="98" w16cid:durableId="167406708">
    <w:abstractNumId w:val="169"/>
  </w:num>
  <w:num w:numId="99" w16cid:durableId="922687904">
    <w:abstractNumId w:val="137"/>
  </w:num>
  <w:num w:numId="100" w16cid:durableId="155876852">
    <w:abstractNumId w:val="92"/>
  </w:num>
  <w:num w:numId="101" w16cid:durableId="265772181">
    <w:abstractNumId w:val="64"/>
  </w:num>
  <w:num w:numId="102" w16cid:durableId="2021272442">
    <w:abstractNumId w:val="125"/>
  </w:num>
  <w:num w:numId="103" w16cid:durableId="1627152149">
    <w:abstractNumId w:val="171"/>
  </w:num>
  <w:num w:numId="104" w16cid:durableId="1277060873">
    <w:abstractNumId w:val="47"/>
  </w:num>
  <w:num w:numId="105" w16cid:durableId="1819614284">
    <w:abstractNumId w:val="90"/>
  </w:num>
  <w:num w:numId="106" w16cid:durableId="967861861">
    <w:abstractNumId w:val="43"/>
  </w:num>
  <w:num w:numId="107" w16cid:durableId="88232375">
    <w:abstractNumId w:val="68"/>
  </w:num>
  <w:num w:numId="108" w16cid:durableId="1715498659">
    <w:abstractNumId w:val="131"/>
  </w:num>
  <w:num w:numId="109" w16cid:durableId="860357642">
    <w:abstractNumId w:val="162"/>
  </w:num>
  <w:num w:numId="110" w16cid:durableId="899825095">
    <w:abstractNumId w:val="164"/>
  </w:num>
  <w:num w:numId="111" w16cid:durableId="1338658391">
    <w:abstractNumId w:val="10"/>
  </w:num>
  <w:num w:numId="112" w16cid:durableId="1985425630">
    <w:abstractNumId w:val="8"/>
  </w:num>
  <w:num w:numId="113" w16cid:durableId="2073429923">
    <w:abstractNumId w:val="84"/>
  </w:num>
  <w:num w:numId="114" w16cid:durableId="1388146892">
    <w:abstractNumId w:val="102"/>
  </w:num>
  <w:num w:numId="115" w16cid:durableId="427583228">
    <w:abstractNumId w:val="0"/>
  </w:num>
  <w:num w:numId="116" w16cid:durableId="1341933655">
    <w:abstractNumId w:val="161"/>
  </w:num>
  <w:num w:numId="117" w16cid:durableId="1520699898">
    <w:abstractNumId w:val="32"/>
  </w:num>
  <w:num w:numId="118" w16cid:durableId="1686638640">
    <w:abstractNumId w:val="93"/>
  </w:num>
  <w:num w:numId="119" w16cid:durableId="633485595">
    <w:abstractNumId w:val="120"/>
  </w:num>
  <w:num w:numId="120" w16cid:durableId="114907106">
    <w:abstractNumId w:val="73"/>
  </w:num>
  <w:num w:numId="121" w16cid:durableId="1393314111">
    <w:abstractNumId w:val="157"/>
  </w:num>
  <w:num w:numId="122" w16cid:durableId="2053268812">
    <w:abstractNumId w:val="153"/>
  </w:num>
  <w:num w:numId="123" w16cid:durableId="1968269823">
    <w:abstractNumId w:val="100"/>
  </w:num>
  <w:num w:numId="124" w16cid:durableId="1932808083">
    <w:abstractNumId w:val="39"/>
  </w:num>
  <w:num w:numId="125" w16cid:durableId="2047173779">
    <w:abstractNumId w:val="121"/>
  </w:num>
  <w:num w:numId="126" w16cid:durableId="1077169357">
    <w:abstractNumId w:val="97"/>
  </w:num>
  <w:num w:numId="127" w16cid:durableId="1570576758">
    <w:abstractNumId w:val="6"/>
  </w:num>
  <w:num w:numId="128" w16cid:durableId="1040059403">
    <w:abstractNumId w:val="104"/>
  </w:num>
  <w:num w:numId="129" w16cid:durableId="584917723">
    <w:abstractNumId w:val="101"/>
  </w:num>
  <w:num w:numId="130" w16cid:durableId="849950189">
    <w:abstractNumId w:val="15"/>
  </w:num>
  <w:num w:numId="131" w16cid:durableId="344405131">
    <w:abstractNumId w:val="37"/>
  </w:num>
  <w:num w:numId="132" w16cid:durableId="1331635084">
    <w:abstractNumId w:val="109"/>
  </w:num>
  <w:num w:numId="133" w16cid:durableId="604970451">
    <w:abstractNumId w:val="87"/>
  </w:num>
  <w:num w:numId="134" w16cid:durableId="222985712">
    <w:abstractNumId w:val="127"/>
  </w:num>
  <w:num w:numId="135" w16cid:durableId="233901481">
    <w:abstractNumId w:val="116"/>
  </w:num>
  <w:num w:numId="136" w16cid:durableId="806628396">
    <w:abstractNumId w:val="142"/>
  </w:num>
  <w:num w:numId="137" w16cid:durableId="1663775824">
    <w:abstractNumId w:val="63"/>
  </w:num>
  <w:num w:numId="138" w16cid:durableId="314989433">
    <w:abstractNumId w:val="24"/>
  </w:num>
  <w:num w:numId="139" w16cid:durableId="1011948927">
    <w:abstractNumId w:val="134"/>
  </w:num>
  <w:num w:numId="140" w16cid:durableId="1043940758">
    <w:abstractNumId w:val="146"/>
  </w:num>
  <w:num w:numId="141" w16cid:durableId="1398940323">
    <w:abstractNumId w:val="57"/>
  </w:num>
  <w:num w:numId="142" w16cid:durableId="241840564">
    <w:abstractNumId w:val="41"/>
  </w:num>
  <w:num w:numId="143" w16cid:durableId="1040007893">
    <w:abstractNumId w:val="4"/>
  </w:num>
  <w:num w:numId="144" w16cid:durableId="74057766">
    <w:abstractNumId w:val="44"/>
  </w:num>
  <w:num w:numId="145" w16cid:durableId="2017460430">
    <w:abstractNumId w:val="150"/>
  </w:num>
  <w:num w:numId="146" w16cid:durableId="303895802">
    <w:abstractNumId w:val="50"/>
  </w:num>
  <w:num w:numId="147" w16cid:durableId="1879007751">
    <w:abstractNumId w:val="168"/>
  </w:num>
  <w:num w:numId="148" w16cid:durableId="290668436">
    <w:abstractNumId w:val="55"/>
  </w:num>
  <w:num w:numId="149" w16cid:durableId="1562136660">
    <w:abstractNumId w:val="122"/>
  </w:num>
  <w:num w:numId="150" w16cid:durableId="1805659323">
    <w:abstractNumId w:val="130"/>
  </w:num>
  <w:num w:numId="151" w16cid:durableId="1212306387">
    <w:abstractNumId w:val="154"/>
  </w:num>
  <w:num w:numId="152" w16cid:durableId="89355437">
    <w:abstractNumId w:val="67"/>
  </w:num>
  <w:num w:numId="153" w16cid:durableId="1739984262">
    <w:abstractNumId w:val="31"/>
  </w:num>
  <w:num w:numId="154" w16cid:durableId="899054038">
    <w:abstractNumId w:val="52"/>
  </w:num>
  <w:num w:numId="155" w16cid:durableId="1799645299">
    <w:abstractNumId w:val="113"/>
  </w:num>
  <w:num w:numId="156" w16cid:durableId="1893737437">
    <w:abstractNumId w:val="20"/>
  </w:num>
  <w:num w:numId="157" w16cid:durableId="297342975">
    <w:abstractNumId w:val="81"/>
  </w:num>
  <w:num w:numId="158" w16cid:durableId="1278872583">
    <w:abstractNumId w:val="136"/>
  </w:num>
  <w:num w:numId="159" w16cid:durableId="352222712">
    <w:abstractNumId w:val="69"/>
  </w:num>
  <w:num w:numId="160" w16cid:durableId="2095280272">
    <w:abstractNumId w:val="115"/>
  </w:num>
  <w:num w:numId="161" w16cid:durableId="2082870247">
    <w:abstractNumId w:val="151"/>
  </w:num>
  <w:num w:numId="162" w16cid:durableId="1172724114">
    <w:abstractNumId w:val="143"/>
  </w:num>
  <w:num w:numId="163" w16cid:durableId="1908762722">
    <w:abstractNumId w:val="89"/>
  </w:num>
  <w:num w:numId="164" w16cid:durableId="644116916">
    <w:abstractNumId w:val="126"/>
  </w:num>
  <w:num w:numId="165" w16cid:durableId="1172649387">
    <w:abstractNumId w:val="1"/>
  </w:num>
  <w:num w:numId="166" w16cid:durableId="1272279840">
    <w:abstractNumId w:val="106"/>
  </w:num>
  <w:num w:numId="167" w16cid:durableId="296838960">
    <w:abstractNumId w:val="62"/>
  </w:num>
  <w:num w:numId="168" w16cid:durableId="291793180">
    <w:abstractNumId w:val="17"/>
  </w:num>
  <w:num w:numId="169" w16cid:durableId="543097320">
    <w:abstractNumId w:val="5"/>
  </w:num>
  <w:num w:numId="170" w16cid:durableId="1335037501">
    <w:abstractNumId w:val="103"/>
  </w:num>
  <w:num w:numId="171" w16cid:durableId="1360086977">
    <w:abstractNumId w:val="75"/>
  </w:num>
  <w:num w:numId="172" w16cid:durableId="599096941">
    <w:abstractNumId w:val="152"/>
  </w:num>
  <w:num w:numId="173" w16cid:durableId="1248349459">
    <w:abstractNumId w:val="158"/>
  </w:num>
  <w:num w:numId="174" w16cid:durableId="1317370546">
    <w:abstractNumId w:val="128"/>
  </w:num>
  <w:numIdMacAtCleanup w:val="16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soft6673">
    <w15:presenceInfo w15:providerId="AD" w15:userId="S::msoft6673@myoffice365.site::2fe4c7e0-4aeb-4dc4-ba17-43986524f8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A01"/>
    <w:rsid w:val="00000518"/>
    <w:rsid w:val="00000841"/>
    <w:rsid w:val="00001EA7"/>
    <w:rsid w:val="00001F66"/>
    <w:rsid w:val="00003ACC"/>
    <w:rsid w:val="000052F1"/>
    <w:rsid w:val="00005873"/>
    <w:rsid w:val="000065B5"/>
    <w:rsid w:val="00006DDD"/>
    <w:rsid w:val="00007175"/>
    <w:rsid w:val="0000787A"/>
    <w:rsid w:val="00010E04"/>
    <w:rsid w:val="00011998"/>
    <w:rsid w:val="00011A1C"/>
    <w:rsid w:val="00011EBB"/>
    <w:rsid w:val="000134AE"/>
    <w:rsid w:val="000142BD"/>
    <w:rsid w:val="00014CC3"/>
    <w:rsid w:val="00015777"/>
    <w:rsid w:val="000157BC"/>
    <w:rsid w:val="00015FBC"/>
    <w:rsid w:val="0001744A"/>
    <w:rsid w:val="00017AC8"/>
    <w:rsid w:val="00020F0D"/>
    <w:rsid w:val="0002156A"/>
    <w:rsid w:val="000221CA"/>
    <w:rsid w:val="00024787"/>
    <w:rsid w:val="00024F24"/>
    <w:rsid w:val="000253B5"/>
    <w:rsid w:val="00025805"/>
    <w:rsid w:val="00025D88"/>
    <w:rsid w:val="00026384"/>
    <w:rsid w:val="0002640C"/>
    <w:rsid w:val="000268FF"/>
    <w:rsid w:val="00026AAF"/>
    <w:rsid w:val="000272C7"/>
    <w:rsid w:val="000277D1"/>
    <w:rsid w:val="00032EC7"/>
    <w:rsid w:val="00032FC3"/>
    <w:rsid w:val="000370D0"/>
    <w:rsid w:val="000404F0"/>
    <w:rsid w:val="0004190A"/>
    <w:rsid w:val="00041B2B"/>
    <w:rsid w:val="0004245E"/>
    <w:rsid w:val="000425B8"/>
    <w:rsid w:val="000428C2"/>
    <w:rsid w:val="00044A6F"/>
    <w:rsid w:val="00050385"/>
    <w:rsid w:val="00050B59"/>
    <w:rsid w:val="00051798"/>
    <w:rsid w:val="00051EB5"/>
    <w:rsid w:val="00052D98"/>
    <w:rsid w:val="00053069"/>
    <w:rsid w:val="0005359D"/>
    <w:rsid w:val="000543BE"/>
    <w:rsid w:val="00054672"/>
    <w:rsid w:val="00061F09"/>
    <w:rsid w:val="0006235B"/>
    <w:rsid w:val="000629FF"/>
    <w:rsid w:val="00063834"/>
    <w:rsid w:val="000640B8"/>
    <w:rsid w:val="00065784"/>
    <w:rsid w:val="0006670F"/>
    <w:rsid w:val="00067296"/>
    <w:rsid w:val="00067E11"/>
    <w:rsid w:val="000700AF"/>
    <w:rsid w:val="000722CF"/>
    <w:rsid w:val="00072626"/>
    <w:rsid w:val="000732C6"/>
    <w:rsid w:val="00073C92"/>
    <w:rsid w:val="00073D75"/>
    <w:rsid w:val="00075EB9"/>
    <w:rsid w:val="00081EF6"/>
    <w:rsid w:val="00082AE7"/>
    <w:rsid w:val="00083657"/>
    <w:rsid w:val="00083E5D"/>
    <w:rsid w:val="000843EC"/>
    <w:rsid w:val="000847A2"/>
    <w:rsid w:val="00084EE0"/>
    <w:rsid w:val="00085197"/>
    <w:rsid w:val="000851F0"/>
    <w:rsid w:val="00086691"/>
    <w:rsid w:val="00086D9F"/>
    <w:rsid w:val="0008726B"/>
    <w:rsid w:val="00087CF2"/>
    <w:rsid w:val="000921BF"/>
    <w:rsid w:val="0009288A"/>
    <w:rsid w:val="00093F99"/>
    <w:rsid w:val="000946FD"/>
    <w:rsid w:val="00094DB7"/>
    <w:rsid w:val="00095204"/>
    <w:rsid w:val="000952DB"/>
    <w:rsid w:val="000957DA"/>
    <w:rsid w:val="00097839"/>
    <w:rsid w:val="00097B74"/>
    <w:rsid w:val="000A332B"/>
    <w:rsid w:val="000A3568"/>
    <w:rsid w:val="000A4110"/>
    <w:rsid w:val="000A56E2"/>
    <w:rsid w:val="000A6224"/>
    <w:rsid w:val="000A6B72"/>
    <w:rsid w:val="000A6CCA"/>
    <w:rsid w:val="000B22DF"/>
    <w:rsid w:val="000B28D8"/>
    <w:rsid w:val="000B482A"/>
    <w:rsid w:val="000B4940"/>
    <w:rsid w:val="000B4E14"/>
    <w:rsid w:val="000B4E77"/>
    <w:rsid w:val="000B5CAE"/>
    <w:rsid w:val="000C0624"/>
    <w:rsid w:val="000C10B7"/>
    <w:rsid w:val="000C2187"/>
    <w:rsid w:val="000C50B3"/>
    <w:rsid w:val="000C659B"/>
    <w:rsid w:val="000C7690"/>
    <w:rsid w:val="000D021D"/>
    <w:rsid w:val="000D1446"/>
    <w:rsid w:val="000D2CAB"/>
    <w:rsid w:val="000D2F69"/>
    <w:rsid w:val="000D390F"/>
    <w:rsid w:val="000D51CA"/>
    <w:rsid w:val="000D5292"/>
    <w:rsid w:val="000D7167"/>
    <w:rsid w:val="000D7BB5"/>
    <w:rsid w:val="000E369D"/>
    <w:rsid w:val="000E4941"/>
    <w:rsid w:val="000E55FB"/>
    <w:rsid w:val="000F0954"/>
    <w:rsid w:val="000F0AC7"/>
    <w:rsid w:val="000F1FCF"/>
    <w:rsid w:val="000F32D7"/>
    <w:rsid w:val="000F347A"/>
    <w:rsid w:val="000F356A"/>
    <w:rsid w:val="000F5820"/>
    <w:rsid w:val="000F5DB3"/>
    <w:rsid w:val="000F6756"/>
    <w:rsid w:val="000F6C29"/>
    <w:rsid w:val="00100D4F"/>
    <w:rsid w:val="00100E12"/>
    <w:rsid w:val="00101629"/>
    <w:rsid w:val="00101FD9"/>
    <w:rsid w:val="001022BD"/>
    <w:rsid w:val="00105B8A"/>
    <w:rsid w:val="00112D8A"/>
    <w:rsid w:val="00115643"/>
    <w:rsid w:val="0011698A"/>
    <w:rsid w:val="00117943"/>
    <w:rsid w:val="00120842"/>
    <w:rsid w:val="00121165"/>
    <w:rsid w:val="00122456"/>
    <w:rsid w:val="00122C11"/>
    <w:rsid w:val="00124A80"/>
    <w:rsid w:val="001263FE"/>
    <w:rsid w:val="00127E01"/>
    <w:rsid w:val="00130365"/>
    <w:rsid w:val="0013135D"/>
    <w:rsid w:val="001371A7"/>
    <w:rsid w:val="00137E9B"/>
    <w:rsid w:val="001403AC"/>
    <w:rsid w:val="001414F1"/>
    <w:rsid w:val="00145585"/>
    <w:rsid w:val="00146432"/>
    <w:rsid w:val="00146585"/>
    <w:rsid w:val="00152473"/>
    <w:rsid w:val="001532EC"/>
    <w:rsid w:val="00153464"/>
    <w:rsid w:val="001534C9"/>
    <w:rsid w:val="001553FA"/>
    <w:rsid w:val="00157294"/>
    <w:rsid w:val="00157669"/>
    <w:rsid w:val="001600BF"/>
    <w:rsid w:val="0016027D"/>
    <w:rsid w:val="00161855"/>
    <w:rsid w:val="0016285D"/>
    <w:rsid w:val="001657AB"/>
    <w:rsid w:val="00165BF5"/>
    <w:rsid w:val="001662AB"/>
    <w:rsid w:val="001663A3"/>
    <w:rsid w:val="00170943"/>
    <w:rsid w:val="00176EAF"/>
    <w:rsid w:val="0017787D"/>
    <w:rsid w:val="00180165"/>
    <w:rsid w:val="001804F1"/>
    <w:rsid w:val="001812E2"/>
    <w:rsid w:val="00183068"/>
    <w:rsid w:val="001830BF"/>
    <w:rsid w:val="001831F0"/>
    <w:rsid w:val="00184863"/>
    <w:rsid w:val="00184C14"/>
    <w:rsid w:val="00185234"/>
    <w:rsid w:val="00187931"/>
    <w:rsid w:val="001879C1"/>
    <w:rsid w:val="00187FA1"/>
    <w:rsid w:val="00192950"/>
    <w:rsid w:val="00193F83"/>
    <w:rsid w:val="001942B9"/>
    <w:rsid w:val="00194659"/>
    <w:rsid w:val="00194C3A"/>
    <w:rsid w:val="00196DF8"/>
    <w:rsid w:val="001970F0"/>
    <w:rsid w:val="001978E7"/>
    <w:rsid w:val="00197E7E"/>
    <w:rsid w:val="00197EE3"/>
    <w:rsid w:val="001A06C3"/>
    <w:rsid w:val="001A11BC"/>
    <w:rsid w:val="001A1B85"/>
    <w:rsid w:val="001A1FD8"/>
    <w:rsid w:val="001A26F8"/>
    <w:rsid w:val="001A2823"/>
    <w:rsid w:val="001A551E"/>
    <w:rsid w:val="001A55F6"/>
    <w:rsid w:val="001B310D"/>
    <w:rsid w:val="001B3A0E"/>
    <w:rsid w:val="001B4064"/>
    <w:rsid w:val="001B4F2C"/>
    <w:rsid w:val="001B6C06"/>
    <w:rsid w:val="001B6F8B"/>
    <w:rsid w:val="001C0700"/>
    <w:rsid w:val="001C2BF6"/>
    <w:rsid w:val="001C2F9D"/>
    <w:rsid w:val="001C42E0"/>
    <w:rsid w:val="001C696C"/>
    <w:rsid w:val="001C6F42"/>
    <w:rsid w:val="001D1539"/>
    <w:rsid w:val="001D1679"/>
    <w:rsid w:val="001D1792"/>
    <w:rsid w:val="001D1CFE"/>
    <w:rsid w:val="001D2006"/>
    <w:rsid w:val="001D2027"/>
    <w:rsid w:val="001D35A8"/>
    <w:rsid w:val="001D533F"/>
    <w:rsid w:val="001D635B"/>
    <w:rsid w:val="001D713F"/>
    <w:rsid w:val="001E15C0"/>
    <w:rsid w:val="001E3137"/>
    <w:rsid w:val="001E316A"/>
    <w:rsid w:val="001E4ED1"/>
    <w:rsid w:val="001E5621"/>
    <w:rsid w:val="001E58A0"/>
    <w:rsid w:val="001E5F88"/>
    <w:rsid w:val="001E606E"/>
    <w:rsid w:val="001F0D32"/>
    <w:rsid w:val="001F1D90"/>
    <w:rsid w:val="001F2571"/>
    <w:rsid w:val="001F2860"/>
    <w:rsid w:val="001F2ECE"/>
    <w:rsid w:val="001F3FBD"/>
    <w:rsid w:val="001F4094"/>
    <w:rsid w:val="001F47DD"/>
    <w:rsid w:val="001F4B70"/>
    <w:rsid w:val="001F4FC7"/>
    <w:rsid w:val="001F5354"/>
    <w:rsid w:val="001F5D94"/>
    <w:rsid w:val="001F67A0"/>
    <w:rsid w:val="0020057E"/>
    <w:rsid w:val="002007AE"/>
    <w:rsid w:val="0020137D"/>
    <w:rsid w:val="0020231D"/>
    <w:rsid w:val="00202551"/>
    <w:rsid w:val="002029A5"/>
    <w:rsid w:val="00202A3A"/>
    <w:rsid w:val="00203FBB"/>
    <w:rsid w:val="00204B07"/>
    <w:rsid w:val="002058F6"/>
    <w:rsid w:val="00205985"/>
    <w:rsid w:val="0020722A"/>
    <w:rsid w:val="002074E5"/>
    <w:rsid w:val="00214D55"/>
    <w:rsid w:val="002177D5"/>
    <w:rsid w:val="002204C5"/>
    <w:rsid w:val="00220D18"/>
    <w:rsid w:val="00222637"/>
    <w:rsid w:val="00224344"/>
    <w:rsid w:val="002246D9"/>
    <w:rsid w:val="00230ECE"/>
    <w:rsid w:val="0023246D"/>
    <w:rsid w:val="0023248E"/>
    <w:rsid w:val="0023609D"/>
    <w:rsid w:val="002373F4"/>
    <w:rsid w:val="002412E6"/>
    <w:rsid w:val="002414F4"/>
    <w:rsid w:val="00241F20"/>
    <w:rsid w:val="00242A45"/>
    <w:rsid w:val="002431A6"/>
    <w:rsid w:val="002431FB"/>
    <w:rsid w:val="00243397"/>
    <w:rsid w:val="002440CA"/>
    <w:rsid w:val="00245A75"/>
    <w:rsid w:val="00246044"/>
    <w:rsid w:val="0024708A"/>
    <w:rsid w:val="002479E8"/>
    <w:rsid w:val="002500DC"/>
    <w:rsid w:val="00250166"/>
    <w:rsid w:val="00251315"/>
    <w:rsid w:val="002547FF"/>
    <w:rsid w:val="00255317"/>
    <w:rsid w:val="0025687D"/>
    <w:rsid w:val="002569E0"/>
    <w:rsid w:val="00256EC7"/>
    <w:rsid w:val="0026101C"/>
    <w:rsid w:val="00262390"/>
    <w:rsid w:val="002628FD"/>
    <w:rsid w:val="00262C8F"/>
    <w:rsid w:val="002632B9"/>
    <w:rsid w:val="00266396"/>
    <w:rsid w:val="00266F56"/>
    <w:rsid w:val="002749C6"/>
    <w:rsid w:val="002751BA"/>
    <w:rsid w:val="00276371"/>
    <w:rsid w:val="00280C75"/>
    <w:rsid w:val="002841E6"/>
    <w:rsid w:val="00285C7A"/>
    <w:rsid w:val="00286485"/>
    <w:rsid w:val="002867E0"/>
    <w:rsid w:val="00286A04"/>
    <w:rsid w:val="0028750A"/>
    <w:rsid w:val="0029189F"/>
    <w:rsid w:val="002918F1"/>
    <w:rsid w:val="002948E0"/>
    <w:rsid w:val="00295637"/>
    <w:rsid w:val="00295DDC"/>
    <w:rsid w:val="00296A39"/>
    <w:rsid w:val="002A0A00"/>
    <w:rsid w:val="002A18F4"/>
    <w:rsid w:val="002A4700"/>
    <w:rsid w:val="002A588D"/>
    <w:rsid w:val="002A600B"/>
    <w:rsid w:val="002A6514"/>
    <w:rsid w:val="002A79E6"/>
    <w:rsid w:val="002B0F26"/>
    <w:rsid w:val="002B1220"/>
    <w:rsid w:val="002B3831"/>
    <w:rsid w:val="002B4155"/>
    <w:rsid w:val="002B5A15"/>
    <w:rsid w:val="002B719E"/>
    <w:rsid w:val="002C1779"/>
    <w:rsid w:val="002C1E54"/>
    <w:rsid w:val="002C47F4"/>
    <w:rsid w:val="002C50F2"/>
    <w:rsid w:val="002C55C0"/>
    <w:rsid w:val="002C5764"/>
    <w:rsid w:val="002C647F"/>
    <w:rsid w:val="002C72B8"/>
    <w:rsid w:val="002D0A4A"/>
    <w:rsid w:val="002D0E8B"/>
    <w:rsid w:val="002D4EA3"/>
    <w:rsid w:val="002D5186"/>
    <w:rsid w:val="002D70CC"/>
    <w:rsid w:val="002D7A1A"/>
    <w:rsid w:val="002E048E"/>
    <w:rsid w:val="002E051F"/>
    <w:rsid w:val="002E1E0F"/>
    <w:rsid w:val="002E2954"/>
    <w:rsid w:val="002E63EF"/>
    <w:rsid w:val="002F08D4"/>
    <w:rsid w:val="002F43C4"/>
    <w:rsid w:val="002F4624"/>
    <w:rsid w:val="002F48B6"/>
    <w:rsid w:val="002F7F1C"/>
    <w:rsid w:val="003007BA"/>
    <w:rsid w:val="003012D7"/>
    <w:rsid w:val="003022A9"/>
    <w:rsid w:val="00303458"/>
    <w:rsid w:val="003077B2"/>
    <w:rsid w:val="00307DC8"/>
    <w:rsid w:val="0031464E"/>
    <w:rsid w:val="00314FDF"/>
    <w:rsid w:val="00316372"/>
    <w:rsid w:val="003174A9"/>
    <w:rsid w:val="00320A8E"/>
    <w:rsid w:val="00320DA8"/>
    <w:rsid w:val="00321E37"/>
    <w:rsid w:val="0032232A"/>
    <w:rsid w:val="00324213"/>
    <w:rsid w:val="00326497"/>
    <w:rsid w:val="00326A00"/>
    <w:rsid w:val="003276AF"/>
    <w:rsid w:val="003305CB"/>
    <w:rsid w:val="00331C14"/>
    <w:rsid w:val="00332632"/>
    <w:rsid w:val="003330A9"/>
    <w:rsid w:val="00335635"/>
    <w:rsid w:val="003360B5"/>
    <w:rsid w:val="003363CB"/>
    <w:rsid w:val="00336E1D"/>
    <w:rsid w:val="00337063"/>
    <w:rsid w:val="00342993"/>
    <w:rsid w:val="00344770"/>
    <w:rsid w:val="00345B31"/>
    <w:rsid w:val="00350FE3"/>
    <w:rsid w:val="00351CD6"/>
    <w:rsid w:val="0035323C"/>
    <w:rsid w:val="0035592B"/>
    <w:rsid w:val="00355E93"/>
    <w:rsid w:val="0036133A"/>
    <w:rsid w:val="003618C4"/>
    <w:rsid w:val="00361A00"/>
    <w:rsid w:val="00364DC9"/>
    <w:rsid w:val="003702AD"/>
    <w:rsid w:val="0037060E"/>
    <w:rsid w:val="003728DD"/>
    <w:rsid w:val="0037291B"/>
    <w:rsid w:val="00375BD3"/>
    <w:rsid w:val="00380B90"/>
    <w:rsid w:val="00383BDF"/>
    <w:rsid w:val="003840A9"/>
    <w:rsid w:val="0038488A"/>
    <w:rsid w:val="003859EB"/>
    <w:rsid w:val="00385EFA"/>
    <w:rsid w:val="00386DB0"/>
    <w:rsid w:val="00387D5B"/>
    <w:rsid w:val="0039033B"/>
    <w:rsid w:val="00390E51"/>
    <w:rsid w:val="00391BEE"/>
    <w:rsid w:val="00393429"/>
    <w:rsid w:val="003939DC"/>
    <w:rsid w:val="00393EC7"/>
    <w:rsid w:val="00394E45"/>
    <w:rsid w:val="003958AD"/>
    <w:rsid w:val="0039688E"/>
    <w:rsid w:val="003979B3"/>
    <w:rsid w:val="003A27E5"/>
    <w:rsid w:val="003A280B"/>
    <w:rsid w:val="003A2D0D"/>
    <w:rsid w:val="003A6C21"/>
    <w:rsid w:val="003A6C6C"/>
    <w:rsid w:val="003A7685"/>
    <w:rsid w:val="003B0F34"/>
    <w:rsid w:val="003B3DA4"/>
    <w:rsid w:val="003B4BDA"/>
    <w:rsid w:val="003B4FA2"/>
    <w:rsid w:val="003B51DD"/>
    <w:rsid w:val="003C043C"/>
    <w:rsid w:val="003C16C8"/>
    <w:rsid w:val="003C2238"/>
    <w:rsid w:val="003C4529"/>
    <w:rsid w:val="003C4A74"/>
    <w:rsid w:val="003C52B0"/>
    <w:rsid w:val="003C650D"/>
    <w:rsid w:val="003D1BB4"/>
    <w:rsid w:val="003D2119"/>
    <w:rsid w:val="003D2CBE"/>
    <w:rsid w:val="003D51EE"/>
    <w:rsid w:val="003D6815"/>
    <w:rsid w:val="003E08AD"/>
    <w:rsid w:val="003E1501"/>
    <w:rsid w:val="003E3874"/>
    <w:rsid w:val="003E3CFA"/>
    <w:rsid w:val="003E7A74"/>
    <w:rsid w:val="003E7C9A"/>
    <w:rsid w:val="003F051C"/>
    <w:rsid w:val="003F0AA5"/>
    <w:rsid w:val="003F0F20"/>
    <w:rsid w:val="003F2045"/>
    <w:rsid w:val="003F53F9"/>
    <w:rsid w:val="003F5A67"/>
    <w:rsid w:val="003F672A"/>
    <w:rsid w:val="003F6DFD"/>
    <w:rsid w:val="003F7B19"/>
    <w:rsid w:val="00401241"/>
    <w:rsid w:val="00403084"/>
    <w:rsid w:val="004032F8"/>
    <w:rsid w:val="00403465"/>
    <w:rsid w:val="004037FC"/>
    <w:rsid w:val="00405CCE"/>
    <w:rsid w:val="00406399"/>
    <w:rsid w:val="004069BC"/>
    <w:rsid w:val="0040722F"/>
    <w:rsid w:val="00410A79"/>
    <w:rsid w:val="00410ACE"/>
    <w:rsid w:val="00411943"/>
    <w:rsid w:val="0041204A"/>
    <w:rsid w:val="004124B8"/>
    <w:rsid w:val="00412C36"/>
    <w:rsid w:val="00413DD1"/>
    <w:rsid w:val="00414B30"/>
    <w:rsid w:val="00415D9B"/>
    <w:rsid w:val="00417161"/>
    <w:rsid w:val="00420045"/>
    <w:rsid w:val="00420F11"/>
    <w:rsid w:val="0042143C"/>
    <w:rsid w:val="00424BDE"/>
    <w:rsid w:val="00424C56"/>
    <w:rsid w:val="00425E0F"/>
    <w:rsid w:val="00426763"/>
    <w:rsid w:val="00431905"/>
    <w:rsid w:val="00433050"/>
    <w:rsid w:val="00434BE9"/>
    <w:rsid w:val="004355F2"/>
    <w:rsid w:val="00435D46"/>
    <w:rsid w:val="0043696E"/>
    <w:rsid w:val="00436DA2"/>
    <w:rsid w:val="004417E3"/>
    <w:rsid w:val="00441995"/>
    <w:rsid w:val="00442962"/>
    <w:rsid w:val="004432A2"/>
    <w:rsid w:val="004439ED"/>
    <w:rsid w:val="00445AD5"/>
    <w:rsid w:val="00445F0B"/>
    <w:rsid w:val="00446455"/>
    <w:rsid w:val="00447410"/>
    <w:rsid w:val="0045015B"/>
    <w:rsid w:val="0045530D"/>
    <w:rsid w:val="00455828"/>
    <w:rsid w:val="004576A6"/>
    <w:rsid w:val="0046113F"/>
    <w:rsid w:val="0046240A"/>
    <w:rsid w:val="0046250B"/>
    <w:rsid w:val="00463CA0"/>
    <w:rsid w:val="00464E21"/>
    <w:rsid w:val="00466A2E"/>
    <w:rsid w:val="0047096C"/>
    <w:rsid w:val="00470F2D"/>
    <w:rsid w:val="004716D3"/>
    <w:rsid w:val="00471767"/>
    <w:rsid w:val="0047228E"/>
    <w:rsid w:val="00473620"/>
    <w:rsid w:val="00473967"/>
    <w:rsid w:val="00475E21"/>
    <w:rsid w:val="00481E9D"/>
    <w:rsid w:val="0048252B"/>
    <w:rsid w:val="00482CB0"/>
    <w:rsid w:val="00484178"/>
    <w:rsid w:val="00484EFF"/>
    <w:rsid w:val="0048532F"/>
    <w:rsid w:val="00486932"/>
    <w:rsid w:val="00487065"/>
    <w:rsid w:val="0049324E"/>
    <w:rsid w:val="004944E6"/>
    <w:rsid w:val="0049477F"/>
    <w:rsid w:val="00494BCC"/>
    <w:rsid w:val="004A05F1"/>
    <w:rsid w:val="004A4EE4"/>
    <w:rsid w:val="004A64CE"/>
    <w:rsid w:val="004B0BD7"/>
    <w:rsid w:val="004B17D1"/>
    <w:rsid w:val="004B23A0"/>
    <w:rsid w:val="004B3965"/>
    <w:rsid w:val="004B599C"/>
    <w:rsid w:val="004B72C6"/>
    <w:rsid w:val="004C0E5D"/>
    <w:rsid w:val="004C16A0"/>
    <w:rsid w:val="004C2267"/>
    <w:rsid w:val="004C2BFA"/>
    <w:rsid w:val="004C42A8"/>
    <w:rsid w:val="004C5F87"/>
    <w:rsid w:val="004C615D"/>
    <w:rsid w:val="004C61E1"/>
    <w:rsid w:val="004C6649"/>
    <w:rsid w:val="004C7606"/>
    <w:rsid w:val="004D016F"/>
    <w:rsid w:val="004D0A24"/>
    <w:rsid w:val="004D1C02"/>
    <w:rsid w:val="004D3FA9"/>
    <w:rsid w:val="004D4161"/>
    <w:rsid w:val="004D5817"/>
    <w:rsid w:val="004D5F92"/>
    <w:rsid w:val="004D6428"/>
    <w:rsid w:val="004E09B1"/>
    <w:rsid w:val="004E0AA0"/>
    <w:rsid w:val="004E2935"/>
    <w:rsid w:val="004E2B20"/>
    <w:rsid w:val="004E5603"/>
    <w:rsid w:val="004E57D1"/>
    <w:rsid w:val="004E5DBA"/>
    <w:rsid w:val="004F2B5C"/>
    <w:rsid w:val="004F2CA6"/>
    <w:rsid w:val="004F3ED2"/>
    <w:rsid w:val="004F40DE"/>
    <w:rsid w:val="004F41DA"/>
    <w:rsid w:val="004F464D"/>
    <w:rsid w:val="004F592B"/>
    <w:rsid w:val="004F6BD3"/>
    <w:rsid w:val="004F728B"/>
    <w:rsid w:val="00500AD4"/>
    <w:rsid w:val="00501C72"/>
    <w:rsid w:val="005037E9"/>
    <w:rsid w:val="00504BEA"/>
    <w:rsid w:val="00505487"/>
    <w:rsid w:val="00506B6E"/>
    <w:rsid w:val="0050736C"/>
    <w:rsid w:val="00510C81"/>
    <w:rsid w:val="00512128"/>
    <w:rsid w:val="00514C5A"/>
    <w:rsid w:val="0051536C"/>
    <w:rsid w:val="005159FE"/>
    <w:rsid w:val="00516C53"/>
    <w:rsid w:val="005202C4"/>
    <w:rsid w:val="00521095"/>
    <w:rsid w:val="00521747"/>
    <w:rsid w:val="005219E0"/>
    <w:rsid w:val="00523699"/>
    <w:rsid w:val="0053086C"/>
    <w:rsid w:val="00530A52"/>
    <w:rsid w:val="0054054D"/>
    <w:rsid w:val="005405F6"/>
    <w:rsid w:val="00541267"/>
    <w:rsid w:val="005413D1"/>
    <w:rsid w:val="005430BD"/>
    <w:rsid w:val="005433C8"/>
    <w:rsid w:val="00544140"/>
    <w:rsid w:val="0055135D"/>
    <w:rsid w:val="0055219B"/>
    <w:rsid w:val="00552D50"/>
    <w:rsid w:val="005545B4"/>
    <w:rsid w:val="0055498A"/>
    <w:rsid w:val="005558EF"/>
    <w:rsid w:val="00557134"/>
    <w:rsid w:val="00557A16"/>
    <w:rsid w:val="00560158"/>
    <w:rsid w:val="00561FE0"/>
    <w:rsid w:val="00564CF2"/>
    <w:rsid w:val="00564DD8"/>
    <w:rsid w:val="00565332"/>
    <w:rsid w:val="00565DBB"/>
    <w:rsid w:val="0056719F"/>
    <w:rsid w:val="00567D2C"/>
    <w:rsid w:val="00571766"/>
    <w:rsid w:val="00572686"/>
    <w:rsid w:val="005734C0"/>
    <w:rsid w:val="0057458D"/>
    <w:rsid w:val="0057492F"/>
    <w:rsid w:val="0057529C"/>
    <w:rsid w:val="005764E0"/>
    <w:rsid w:val="00576796"/>
    <w:rsid w:val="005804E2"/>
    <w:rsid w:val="0058076F"/>
    <w:rsid w:val="00580DE0"/>
    <w:rsid w:val="00581CC4"/>
    <w:rsid w:val="00582DDD"/>
    <w:rsid w:val="00583A26"/>
    <w:rsid w:val="0058733A"/>
    <w:rsid w:val="0058749D"/>
    <w:rsid w:val="00587625"/>
    <w:rsid w:val="00587C74"/>
    <w:rsid w:val="00587EAF"/>
    <w:rsid w:val="00590F60"/>
    <w:rsid w:val="00591AB2"/>
    <w:rsid w:val="00595BCF"/>
    <w:rsid w:val="0059772C"/>
    <w:rsid w:val="005979E8"/>
    <w:rsid w:val="005A219B"/>
    <w:rsid w:val="005A243D"/>
    <w:rsid w:val="005A3561"/>
    <w:rsid w:val="005A3851"/>
    <w:rsid w:val="005A3862"/>
    <w:rsid w:val="005A3886"/>
    <w:rsid w:val="005A5E64"/>
    <w:rsid w:val="005A7661"/>
    <w:rsid w:val="005B1185"/>
    <w:rsid w:val="005B4861"/>
    <w:rsid w:val="005B749E"/>
    <w:rsid w:val="005C0F01"/>
    <w:rsid w:val="005C13A9"/>
    <w:rsid w:val="005C154E"/>
    <w:rsid w:val="005C21D9"/>
    <w:rsid w:val="005C2C03"/>
    <w:rsid w:val="005C2F7C"/>
    <w:rsid w:val="005C3F0E"/>
    <w:rsid w:val="005C7655"/>
    <w:rsid w:val="005D0939"/>
    <w:rsid w:val="005D28A8"/>
    <w:rsid w:val="005D2AEF"/>
    <w:rsid w:val="005D3A87"/>
    <w:rsid w:val="005D5C90"/>
    <w:rsid w:val="005D70D4"/>
    <w:rsid w:val="005D79A1"/>
    <w:rsid w:val="005E073E"/>
    <w:rsid w:val="005E17A4"/>
    <w:rsid w:val="005E5081"/>
    <w:rsid w:val="005E6789"/>
    <w:rsid w:val="005E7493"/>
    <w:rsid w:val="005E78DA"/>
    <w:rsid w:val="005E7A52"/>
    <w:rsid w:val="005F0926"/>
    <w:rsid w:val="005F7AA9"/>
    <w:rsid w:val="005F7E07"/>
    <w:rsid w:val="006004AE"/>
    <w:rsid w:val="006039CB"/>
    <w:rsid w:val="00603D25"/>
    <w:rsid w:val="00604024"/>
    <w:rsid w:val="00604BD5"/>
    <w:rsid w:val="00605821"/>
    <w:rsid w:val="00605A37"/>
    <w:rsid w:val="0060738E"/>
    <w:rsid w:val="00607D3A"/>
    <w:rsid w:val="00610E86"/>
    <w:rsid w:val="00610E91"/>
    <w:rsid w:val="00611A30"/>
    <w:rsid w:val="0061242C"/>
    <w:rsid w:val="0061455E"/>
    <w:rsid w:val="00615C44"/>
    <w:rsid w:val="00616310"/>
    <w:rsid w:val="0061658F"/>
    <w:rsid w:val="006167E0"/>
    <w:rsid w:val="006219F1"/>
    <w:rsid w:val="006223D4"/>
    <w:rsid w:val="00622DA4"/>
    <w:rsid w:val="00623923"/>
    <w:rsid w:val="00623F25"/>
    <w:rsid w:val="00624BBE"/>
    <w:rsid w:val="006269F7"/>
    <w:rsid w:val="00627937"/>
    <w:rsid w:val="00627D2C"/>
    <w:rsid w:val="006300D4"/>
    <w:rsid w:val="00630977"/>
    <w:rsid w:val="006315CB"/>
    <w:rsid w:val="006331FA"/>
    <w:rsid w:val="00633942"/>
    <w:rsid w:val="00634235"/>
    <w:rsid w:val="006354CF"/>
    <w:rsid w:val="006356E8"/>
    <w:rsid w:val="006376EF"/>
    <w:rsid w:val="00637E90"/>
    <w:rsid w:val="006406D2"/>
    <w:rsid w:val="006414B1"/>
    <w:rsid w:val="006419E0"/>
    <w:rsid w:val="00643CC6"/>
    <w:rsid w:val="00647792"/>
    <w:rsid w:val="00651784"/>
    <w:rsid w:val="00652F72"/>
    <w:rsid w:val="0065322F"/>
    <w:rsid w:val="0065468B"/>
    <w:rsid w:val="00655DFB"/>
    <w:rsid w:val="006567DD"/>
    <w:rsid w:val="00661A73"/>
    <w:rsid w:val="00662AA4"/>
    <w:rsid w:val="00664550"/>
    <w:rsid w:val="00664862"/>
    <w:rsid w:val="006668A7"/>
    <w:rsid w:val="00666EEE"/>
    <w:rsid w:val="00667054"/>
    <w:rsid w:val="00667CE6"/>
    <w:rsid w:val="00671C0F"/>
    <w:rsid w:val="00676D25"/>
    <w:rsid w:val="00677700"/>
    <w:rsid w:val="006778E2"/>
    <w:rsid w:val="0068195E"/>
    <w:rsid w:val="00681AC5"/>
    <w:rsid w:val="0068248F"/>
    <w:rsid w:val="0068260F"/>
    <w:rsid w:val="00683552"/>
    <w:rsid w:val="006855DF"/>
    <w:rsid w:val="006864E7"/>
    <w:rsid w:val="00687042"/>
    <w:rsid w:val="006870DC"/>
    <w:rsid w:val="00687565"/>
    <w:rsid w:val="00691F12"/>
    <w:rsid w:val="00693FE6"/>
    <w:rsid w:val="00695B36"/>
    <w:rsid w:val="0069734E"/>
    <w:rsid w:val="006A1366"/>
    <w:rsid w:val="006A20B0"/>
    <w:rsid w:val="006A6B90"/>
    <w:rsid w:val="006A6F7E"/>
    <w:rsid w:val="006A7072"/>
    <w:rsid w:val="006B25CE"/>
    <w:rsid w:val="006B2C9F"/>
    <w:rsid w:val="006B4D30"/>
    <w:rsid w:val="006B6194"/>
    <w:rsid w:val="006B6956"/>
    <w:rsid w:val="006B742D"/>
    <w:rsid w:val="006C0350"/>
    <w:rsid w:val="006C039C"/>
    <w:rsid w:val="006C06ED"/>
    <w:rsid w:val="006C3E20"/>
    <w:rsid w:val="006C4506"/>
    <w:rsid w:val="006C505E"/>
    <w:rsid w:val="006C515A"/>
    <w:rsid w:val="006C6EA4"/>
    <w:rsid w:val="006C7AED"/>
    <w:rsid w:val="006D0F96"/>
    <w:rsid w:val="006D1342"/>
    <w:rsid w:val="006D1B80"/>
    <w:rsid w:val="006D4633"/>
    <w:rsid w:val="006D4C0C"/>
    <w:rsid w:val="006D7D44"/>
    <w:rsid w:val="006E100A"/>
    <w:rsid w:val="006E1AA8"/>
    <w:rsid w:val="006E3506"/>
    <w:rsid w:val="006E369A"/>
    <w:rsid w:val="006E41C1"/>
    <w:rsid w:val="006E441D"/>
    <w:rsid w:val="006E454D"/>
    <w:rsid w:val="006E58E2"/>
    <w:rsid w:val="006E6E9A"/>
    <w:rsid w:val="006E7293"/>
    <w:rsid w:val="006E7369"/>
    <w:rsid w:val="006E7E32"/>
    <w:rsid w:val="006F19B4"/>
    <w:rsid w:val="006F3B88"/>
    <w:rsid w:val="006F4F96"/>
    <w:rsid w:val="006F58B0"/>
    <w:rsid w:val="006F6E80"/>
    <w:rsid w:val="00700FD3"/>
    <w:rsid w:val="007016CC"/>
    <w:rsid w:val="00702914"/>
    <w:rsid w:val="00703082"/>
    <w:rsid w:val="00704667"/>
    <w:rsid w:val="00710D4C"/>
    <w:rsid w:val="0071238C"/>
    <w:rsid w:val="007131AE"/>
    <w:rsid w:val="00714962"/>
    <w:rsid w:val="00714EF9"/>
    <w:rsid w:val="00715E52"/>
    <w:rsid w:val="007160CA"/>
    <w:rsid w:val="0072000B"/>
    <w:rsid w:val="00720A8D"/>
    <w:rsid w:val="00721E50"/>
    <w:rsid w:val="0072286F"/>
    <w:rsid w:val="00725ABD"/>
    <w:rsid w:val="00726CA1"/>
    <w:rsid w:val="007277BA"/>
    <w:rsid w:val="00727A51"/>
    <w:rsid w:val="00727E00"/>
    <w:rsid w:val="007307E6"/>
    <w:rsid w:val="00730D3E"/>
    <w:rsid w:val="007310CA"/>
    <w:rsid w:val="007312E8"/>
    <w:rsid w:val="0073171B"/>
    <w:rsid w:val="00732A3E"/>
    <w:rsid w:val="00732B5C"/>
    <w:rsid w:val="0073492D"/>
    <w:rsid w:val="00734C99"/>
    <w:rsid w:val="00741440"/>
    <w:rsid w:val="007428C7"/>
    <w:rsid w:val="00745249"/>
    <w:rsid w:val="00747897"/>
    <w:rsid w:val="00747EE9"/>
    <w:rsid w:val="00750B34"/>
    <w:rsid w:val="0075149E"/>
    <w:rsid w:val="0075276B"/>
    <w:rsid w:val="007533C7"/>
    <w:rsid w:val="00753559"/>
    <w:rsid w:val="0075427C"/>
    <w:rsid w:val="007559B0"/>
    <w:rsid w:val="00756CE2"/>
    <w:rsid w:val="007605AE"/>
    <w:rsid w:val="00760784"/>
    <w:rsid w:val="007612C6"/>
    <w:rsid w:val="00761BA3"/>
    <w:rsid w:val="007620A9"/>
    <w:rsid w:val="00762C61"/>
    <w:rsid w:val="00763202"/>
    <w:rsid w:val="007634E4"/>
    <w:rsid w:val="00764CF1"/>
    <w:rsid w:val="00765A82"/>
    <w:rsid w:val="007665DE"/>
    <w:rsid w:val="00770D33"/>
    <w:rsid w:val="00771095"/>
    <w:rsid w:val="00771374"/>
    <w:rsid w:val="00773746"/>
    <w:rsid w:val="00773EEC"/>
    <w:rsid w:val="00777531"/>
    <w:rsid w:val="00780C0E"/>
    <w:rsid w:val="00781154"/>
    <w:rsid w:val="00783A5E"/>
    <w:rsid w:val="00783A97"/>
    <w:rsid w:val="00784608"/>
    <w:rsid w:val="007847D9"/>
    <w:rsid w:val="00784920"/>
    <w:rsid w:val="007854D0"/>
    <w:rsid w:val="007868AD"/>
    <w:rsid w:val="00787A6C"/>
    <w:rsid w:val="00787D1C"/>
    <w:rsid w:val="007900F8"/>
    <w:rsid w:val="007906E3"/>
    <w:rsid w:val="00790C81"/>
    <w:rsid w:val="0079187B"/>
    <w:rsid w:val="00791D9F"/>
    <w:rsid w:val="00793B2D"/>
    <w:rsid w:val="007945CF"/>
    <w:rsid w:val="00794CED"/>
    <w:rsid w:val="00794FF2"/>
    <w:rsid w:val="007965B6"/>
    <w:rsid w:val="00797AEE"/>
    <w:rsid w:val="007A01CB"/>
    <w:rsid w:val="007A0B5C"/>
    <w:rsid w:val="007A1A8E"/>
    <w:rsid w:val="007A1F2B"/>
    <w:rsid w:val="007A30FC"/>
    <w:rsid w:val="007A34A7"/>
    <w:rsid w:val="007A4449"/>
    <w:rsid w:val="007A544F"/>
    <w:rsid w:val="007A732A"/>
    <w:rsid w:val="007A7A9F"/>
    <w:rsid w:val="007B0131"/>
    <w:rsid w:val="007B08F5"/>
    <w:rsid w:val="007B1374"/>
    <w:rsid w:val="007B1EDF"/>
    <w:rsid w:val="007B1F1E"/>
    <w:rsid w:val="007B267A"/>
    <w:rsid w:val="007B3B52"/>
    <w:rsid w:val="007B5FF7"/>
    <w:rsid w:val="007B698D"/>
    <w:rsid w:val="007C0400"/>
    <w:rsid w:val="007C1B2C"/>
    <w:rsid w:val="007C32DF"/>
    <w:rsid w:val="007C3432"/>
    <w:rsid w:val="007C3DDB"/>
    <w:rsid w:val="007C7131"/>
    <w:rsid w:val="007C78AB"/>
    <w:rsid w:val="007D06DD"/>
    <w:rsid w:val="007D4DDE"/>
    <w:rsid w:val="007D4E4C"/>
    <w:rsid w:val="007D5469"/>
    <w:rsid w:val="007E1C86"/>
    <w:rsid w:val="007E38F8"/>
    <w:rsid w:val="007E79BB"/>
    <w:rsid w:val="007F0C7B"/>
    <w:rsid w:val="007F112B"/>
    <w:rsid w:val="007F4019"/>
    <w:rsid w:val="007F53E3"/>
    <w:rsid w:val="007F7BAD"/>
    <w:rsid w:val="007F7F4D"/>
    <w:rsid w:val="008001CC"/>
    <w:rsid w:val="0080035A"/>
    <w:rsid w:val="0080059A"/>
    <w:rsid w:val="008008F9"/>
    <w:rsid w:val="0080153C"/>
    <w:rsid w:val="008017FC"/>
    <w:rsid w:val="00802874"/>
    <w:rsid w:val="00802DC1"/>
    <w:rsid w:val="008031C2"/>
    <w:rsid w:val="00803DE4"/>
    <w:rsid w:val="00804659"/>
    <w:rsid w:val="00804D32"/>
    <w:rsid w:val="00804F11"/>
    <w:rsid w:val="00805CA4"/>
    <w:rsid w:val="00805EFC"/>
    <w:rsid w:val="00806AF8"/>
    <w:rsid w:val="00806C26"/>
    <w:rsid w:val="00810AE6"/>
    <w:rsid w:val="00811A56"/>
    <w:rsid w:val="0081224A"/>
    <w:rsid w:val="00812D8A"/>
    <w:rsid w:val="008134D8"/>
    <w:rsid w:val="0081410D"/>
    <w:rsid w:val="00815A7A"/>
    <w:rsid w:val="00815C04"/>
    <w:rsid w:val="00817F39"/>
    <w:rsid w:val="0082099C"/>
    <w:rsid w:val="0082351B"/>
    <w:rsid w:val="00825CE9"/>
    <w:rsid w:val="00826160"/>
    <w:rsid w:val="008263FC"/>
    <w:rsid w:val="008267CC"/>
    <w:rsid w:val="00826A05"/>
    <w:rsid w:val="00827F69"/>
    <w:rsid w:val="00832FE8"/>
    <w:rsid w:val="00833069"/>
    <w:rsid w:val="008338C0"/>
    <w:rsid w:val="00834F17"/>
    <w:rsid w:val="00835026"/>
    <w:rsid w:val="0083659E"/>
    <w:rsid w:val="00837707"/>
    <w:rsid w:val="008379CD"/>
    <w:rsid w:val="00841880"/>
    <w:rsid w:val="0084341B"/>
    <w:rsid w:val="00843F4A"/>
    <w:rsid w:val="00844B67"/>
    <w:rsid w:val="00845A59"/>
    <w:rsid w:val="00846D22"/>
    <w:rsid w:val="0085044A"/>
    <w:rsid w:val="00850E8A"/>
    <w:rsid w:val="0085120F"/>
    <w:rsid w:val="008535F5"/>
    <w:rsid w:val="00855269"/>
    <w:rsid w:val="00855ECD"/>
    <w:rsid w:val="00856F96"/>
    <w:rsid w:val="0085714D"/>
    <w:rsid w:val="008622D7"/>
    <w:rsid w:val="00863B91"/>
    <w:rsid w:val="00864E1C"/>
    <w:rsid w:val="008669D0"/>
    <w:rsid w:val="00867464"/>
    <w:rsid w:val="008674A0"/>
    <w:rsid w:val="0086765B"/>
    <w:rsid w:val="00867769"/>
    <w:rsid w:val="00870F8E"/>
    <w:rsid w:val="00871628"/>
    <w:rsid w:val="00871FA4"/>
    <w:rsid w:val="00872128"/>
    <w:rsid w:val="00872680"/>
    <w:rsid w:val="00872C0A"/>
    <w:rsid w:val="0087656B"/>
    <w:rsid w:val="00876A99"/>
    <w:rsid w:val="00881C57"/>
    <w:rsid w:val="0088298A"/>
    <w:rsid w:val="008829CE"/>
    <w:rsid w:val="00884945"/>
    <w:rsid w:val="00884E5D"/>
    <w:rsid w:val="0088545D"/>
    <w:rsid w:val="0088581A"/>
    <w:rsid w:val="008902EA"/>
    <w:rsid w:val="008908E9"/>
    <w:rsid w:val="008931BC"/>
    <w:rsid w:val="008941A0"/>
    <w:rsid w:val="00894FC9"/>
    <w:rsid w:val="00895486"/>
    <w:rsid w:val="00895B22"/>
    <w:rsid w:val="00895E5F"/>
    <w:rsid w:val="00896D8E"/>
    <w:rsid w:val="00897864"/>
    <w:rsid w:val="008A0D27"/>
    <w:rsid w:val="008A0E0C"/>
    <w:rsid w:val="008A2378"/>
    <w:rsid w:val="008A33D9"/>
    <w:rsid w:val="008A44F5"/>
    <w:rsid w:val="008A6E92"/>
    <w:rsid w:val="008A7080"/>
    <w:rsid w:val="008B0F39"/>
    <w:rsid w:val="008B1C40"/>
    <w:rsid w:val="008B1E90"/>
    <w:rsid w:val="008B40D9"/>
    <w:rsid w:val="008B5D06"/>
    <w:rsid w:val="008B72BB"/>
    <w:rsid w:val="008B7F5E"/>
    <w:rsid w:val="008C0AFE"/>
    <w:rsid w:val="008C12BD"/>
    <w:rsid w:val="008C548E"/>
    <w:rsid w:val="008C7385"/>
    <w:rsid w:val="008D01B8"/>
    <w:rsid w:val="008D0433"/>
    <w:rsid w:val="008D1E93"/>
    <w:rsid w:val="008D3AFD"/>
    <w:rsid w:val="008D4480"/>
    <w:rsid w:val="008D4538"/>
    <w:rsid w:val="008D7341"/>
    <w:rsid w:val="008D7834"/>
    <w:rsid w:val="008E0325"/>
    <w:rsid w:val="008E0964"/>
    <w:rsid w:val="008E0D9C"/>
    <w:rsid w:val="008E0DCA"/>
    <w:rsid w:val="008E0F9A"/>
    <w:rsid w:val="008E498E"/>
    <w:rsid w:val="008E67B7"/>
    <w:rsid w:val="008F07D7"/>
    <w:rsid w:val="008F0A14"/>
    <w:rsid w:val="008F294B"/>
    <w:rsid w:val="008F29D7"/>
    <w:rsid w:val="008F3CE5"/>
    <w:rsid w:val="008F65FF"/>
    <w:rsid w:val="009008AC"/>
    <w:rsid w:val="0090108D"/>
    <w:rsid w:val="009029BE"/>
    <w:rsid w:val="009063A0"/>
    <w:rsid w:val="00906551"/>
    <w:rsid w:val="009133DA"/>
    <w:rsid w:val="00914FD0"/>
    <w:rsid w:val="00915427"/>
    <w:rsid w:val="0091579D"/>
    <w:rsid w:val="00915980"/>
    <w:rsid w:val="00917D51"/>
    <w:rsid w:val="009210C4"/>
    <w:rsid w:val="0092203F"/>
    <w:rsid w:val="00922792"/>
    <w:rsid w:val="00923D2E"/>
    <w:rsid w:val="00925F50"/>
    <w:rsid w:val="00926016"/>
    <w:rsid w:val="009313D4"/>
    <w:rsid w:val="009322E9"/>
    <w:rsid w:val="00933193"/>
    <w:rsid w:val="00933399"/>
    <w:rsid w:val="00933E6C"/>
    <w:rsid w:val="00934B97"/>
    <w:rsid w:val="00936844"/>
    <w:rsid w:val="009377CA"/>
    <w:rsid w:val="00937CC4"/>
    <w:rsid w:val="009466F2"/>
    <w:rsid w:val="0094785A"/>
    <w:rsid w:val="00950A58"/>
    <w:rsid w:val="009521D3"/>
    <w:rsid w:val="0095232C"/>
    <w:rsid w:val="00952822"/>
    <w:rsid w:val="0095320B"/>
    <w:rsid w:val="00953460"/>
    <w:rsid w:val="00953DD4"/>
    <w:rsid w:val="00955816"/>
    <w:rsid w:val="00960537"/>
    <w:rsid w:val="00960BA8"/>
    <w:rsid w:val="00961302"/>
    <w:rsid w:val="0096324C"/>
    <w:rsid w:val="009646E1"/>
    <w:rsid w:val="0096556E"/>
    <w:rsid w:val="009657D6"/>
    <w:rsid w:val="0096760E"/>
    <w:rsid w:val="0097032E"/>
    <w:rsid w:val="00970B6D"/>
    <w:rsid w:val="00974A03"/>
    <w:rsid w:val="00977644"/>
    <w:rsid w:val="00980662"/>
    <w:rsid w:val="00981CAD"/>
    <w:rsid w:val="00982BB5"/>
    <w:rsid w:val="00983EA9"/>
    <w:rsid w:val="009851B9"/>
    <w:rsid w:val="00985269"/>
    <w:rsid w:val="009867F5"/>
    <w:rsid w:val="00986D2C"/>
    <w:rsid w:val="00987462"/>
    <w:rsid w:val="00990548"/>
    <w:rsid w:val="00993114"/>
    <w:rsid w:val="009974F6"/>
    <w:rsid w:val="009A17E5"/>
    <w:rsid w:val="009A3705"/>
    <w:rsid w:val="009A42F8"/>
    <w:rsid w:val="009A6CA6"/>
    <w:rsid w:val="009A7723"/>
    <w:rsid w:val="009A7E13"/>
    <w:rsid w:val="009B0FAC"/>
    <w:rsid w:val="009B24C9"/>
    <w:rsid w:val="009B5412"/>
    <w:rsid w:val="009B6816"/>
    <w:rsid w:val="009B7977"/>
    <w:rsid w:val="009B7C49"/>
    <w:rsid w:val="009C1489"/>
    <w:rsid w:val="009C1B29"/>
    <w:rsid w:val="009C3801"/>
    <w:rsid w:val="009C3A61"/>
    <w:rsid w:val="009C6C96"/>
    <w:rsid w:val="009D08F5"/>
    <w:rsid w:val="009D17B8"/>
    <w:rsid w:val="009D19CA"/>
    <w:rsid w:val="009D1A73"/>
    <w:rsid w:val="009D1AE6"/>
    <w:rsid w:val="009D1D1E"/>
    <w:rsid w:val="009D1D5B"/>
    <w:rsid w:val="009D5AC9"/>
    <w:rsid w:val="009D654C"/>
    <w:rsid w:val="009D68D1"/>
    <w:rsid w:val="009E1AAB"/>
    <w:rsid w:val="009E21B3"/>
    <w:rsid w:val="009E225E"/>
    <w:rsid w:val="009E3A92"/>
    <w:rsid w:val="009E3B01"/>
    <w:rsid w:val="009E525F"/>
    <w:rsid w:val="009E5344"/>
    <w:rsid w:val="009E5B89"/>
    <w:rsid w:val="009E5E8E"/>
    <w:rsid w:val="009E6514"/>
    <w:rsid w:val="009F0BE1"/>
    <w:rsid w:val="009F1184"/>
    <w:rsid w:val="009F1E04"/>
    <w:rsid w:val="009F47A7"/>
    <w:rsid w:val="009F59B9"/>
    <w:rsid w:val="009F5BAD"/>
    <w:rsid w:val="009F5FBC"/>
    <w:rsid w:val="00A0053D"/>
    <w:rsid w:val="00A00DC1"/>
    <w:rsid w:val="00A02565"/>
    <w:rsid w:val="00A0342E"/>
    <w:rsid w:val="00A052E2"/>
    <w:rsid w:val="00A06CB9"/>
    <w:rsid w:val="00A10E54"/>
    <w:rsid w:val="00A1162F"/>
    <w:rsid w:val="00A127E3"/>
    <w:rsid w:val="00A1341C"/>
    <w:rsid w:val="00A13909"/>
    <w:rsid w:val="00A13ACB"/>
    <w:rsid w:val="00A1411D"/>
    <w:rsid w:val="00A14165"/>
    <w:rsid w:val="00A1497F"/>
    <w:rsid w:val="00A14F61"/>
    <w:rsid w:val="00A153CD"/>
    <w:rsid w:val="00A17F12"/>
    <w:rsid w:val="00A204F5"/>
    <w:rsid w:val="00A210EA"/>
    <w:rsid w:val="00A22649"/>
    <w:rsid w:val="00A22991"/>
    <w:rsid w:val="00A22A4A"/>
    <w:rsid w:val="00A23531"/>
    <w:rsid w:val="00A241F7"/>
    <w:rsid w:val="00A2459C"/>
    <w:rsid w:val="00A25756"/>
    <w:rsid w:val="00A30275"/>
    <w:rsid w:val="00A323B1"/>
    <w:rsid w:val="00A3248D"/>
    <w:rsid w:val="00A351F1"/>
    <w:rsid w:val="00A353D4"/>
    <w:rsid w:val="00A35825"/>
    <w:rsid w:val="00A35E9D"/>
    <w:rsid w:val="00A37443"/>
    <w:rsid w:val="00A379AD"/>
    <w:rsid w:val="00A40A37"/>
    <w:rsid w:val="00A4160C"/>
    <w:rsid w:val="00A4187C"/>
    <w:rsid w:val="00A41DA2"/>
    <w:rsid w:val="00A43324"/>
    <w:rsid w:val="00A46F2E"/>
    <w:rsid w:val="00A478A6"/>
    <w:rsid w:val="00A479F2"/>
    <w:rsid w:val="00A50C6F"/>
    <w:rsid w:val="00A52A1D"/>
    <w:rsid w:val="00A52FD9"/>
    <w:rsid w:val="00A542E2"/>
    <w:rsid w:val="00A56393"/>
    <w:rsid w:val="00A56845"/>
    <w:rsid w:val="00A60E9C"/>
    <w:rsid w:val="00A670CA"/>
    <w:rsid w:val="00A7160E"/>
    <w:rsid w:val="00A71AE7"/>
    <w:rsid w:val="00A71CD4"/>
    <w:rsid w:val="00A724C8"/>
    <w:rsid w:val="00A74505"/>
    <w:rsid w:val="00A749B5"/>
    <w:rsid w:val="00A74A94"/>
    <w:rsid w:val="00A74AC6"/>
    <w:rsid w:val="00A779BC"/>
    <w:rsid w:val="00A80464"/>
    <w:rsid w:val="00A8205A"/>
    <w:rsid w:val="00A852F3"/>
    <w:rsid w:val="00A856CD"/>
    <w:rsid w:val="00A859B8"/>
    <w:rsid w:val="00A86053"/>
    <w:rsid w:val="00A861CE"/>
    <w:rsid w:val="00A87561"/>
    <w:rsid w:val="00A90EF5"/>
    <w:rsid w:val="00A918BC"/>
    <w:rsid w:val="00A91DE4"/>
    <w:rsid w:val="00A928D4"/>
    <w:rsid w:val="00A97643"/>
    <w:rsid w:val="00A97994"/>
    <w:rsid w:val="00AA17FC"/>
    <w:rsid w:val="00AA190E"/>
    <w:rsid w:val="00AA5536"/>
    <w:rsid w:val="00AA60A9"/>
    <w:rsid w:val="00AA6175"/>
    <w:rsid w:val="00AB04E0"/>
    <w:rsid w:val="00AB090C"/>
    <w:rsid w:val="00AB16CF"/>
    <w:rsid w:val="00AB1930"/>
    <w:rsid w:val="00AB1D1A"/>
    <w:rsid w:val="00AB1EC9"/>
    <w:rsid w:val="00AB28D6"/>
    <w:rsid w:val="00AB2CCB"/>
    <w:rsid w:val="00AB45A9"/>
    <w:rsid w:val="00AB494B"/>
    <w:rsid w:val="00AB4F8F"/>
    <w:rsid w:val="00AC0E43"/>
    <w:rsid w:val="00AC1605"/>
    <w:rsid w:val="00AC184D"/>
    <w:rsid w:val="00AC1CCD"/>
    <w:rsid w:val="00AC3651"/>
    <w:rsid w:val="00AC3F44"/>
    <w:rsid w:val="00AC5696"/>
    <w:rsid w:val="00AD0657"/>
    <w:rsid w:val="00AD240B"/>
    <w:rsid w:val="00AD246A"/>
    <w:rsid w:val="00AD2780"/>
    <w:rsid w:val="00AD5CB0"/>
    <w:rsid w:val="00AD6191"/>
    <w:rsid w:val="00AE0026"/>
    <w:rsid w:val="00AE2C36"/>
    <w:rsid w:val="00AE5870"/>
    <w:rsid w:val="00AE6391"/>
    <w:rsid w:val="00AF1837"/>
    <w:rsid w:val="00AF5438"/>
    <w:rsid w:val="00AF6BD6"/>
    <w:rsid w:val="00B01ACB"/>
    <w:rsid w:val="00B01BA0"/>
    <w:rsid w:val="00B01C1D"/>
    <w:rsid w:val="00B02E84"/>
    <w:rsid w:val="00B03461"/>
    <w:rsid w:val="00B06016"/>
    <w:rsid w:val="00B06187"/>
    <w:rsid w:val="00B06521"/>
    <w:rsid w:val="00B0706B"/>
    <w:rsid w:val="00B10481"/>
    <w:rsid w:val="00B105A0"/>
    <w:rsid w:val="00B108BF"/>
    <w:rsid w:val="00B10907"/>
    <w:rsid w:val="00B10F56"/>
    <w:rsid w:val="00B1199F"/>
    <w:rsid w:val="00B11DA0"/>
    <w:rsid w:val="00B121FB"/>
    <w:rsid w:val="00B12A12"/>
    <w:rsid w:val="00B16F5F"/>
    <w:rsid w:val="00B17154"/>
    <w:rsid w:val="00B20189"/>
    <w:rsid w:val="00B21072"/>
    <w:rsid w:val="00B2239A"/>
    <w:rsid w:val="00B228B7"/>
    <w:rsid w:val="00B2385E"/>
    <w:rsid w:val="00B25645"/>
    <w:rsid w:val="00B25E29"/>
    <w:rsid w:val="00B26227"/>
    <w:rsid w:val="00B26A01"/>
    <w:rsid w:val="00B31252"/>
    <w:rsid w:val="00B31D2F"/>
    <w:rsid w:val="00B32731"/>
    <w:rsid w:val="00B32F46"/>
    <w:rsid w:val="00B356F5"/>
    <w:rsid w:val="00B36FB3"/>
    <w:rsid w:val="00B37017"/>
    <w:rsid w:val="00B3746C"/>
    <w:rsid w:val="00B378F7"/>
    <w:rsid w:val="00B403D5"/>
    <w:rsid w:val="00B41355"/>
    <w:rsid w:val="00B506D9"/>
    <w:rsid w:val="00B5097F"/>
    <w:rsid w:val="00B5347E"/>
    <w:rsid w:val="00B54CDD"/>
    <w:rsid w:val="00B561AF"/>
    <w:rsid w:val="00B6152C"/>
    <w:rsid w:val="00B62334"/>
    <w:rsid w:val="00B63B3A"/>
    <w:rsid w:val="00B63F28"/>
    <w:rsid w:val="00B6521D"/>
    <w:rsid w:val="00B6534D"/>
    <w:rsid w:val="00B65F59"/>
    <w:rsid w:val="00B65FFA"/>
    <w:rsid w:val="00B66F32"/>
    <w:rsid w:val="00B70CB6"/>
    <w:rsid w:val="00B721D7"/>
    <w:rsid w:val="00B72808"/>
    <w:rsid w:val="00B74560"/>
    <w:rsid w:val="00B75860"/>
    <w:rsid w:val="00B76C29"/>
    <w:rsid w:val="00B77470"/>
    <w:rsid w:val="00B7768C"/>
    <w:rsid w:val="00B8124B"/>
    <w:rsid w:val="00B81818"/>
    <w:rsid w:val="00B83302"/>
    <w:rsid w:val="00B84151"/>
    <w:rsid w:val="00B8435F"/>
    <w:rsid w:val="00B9104E"/>
    <w:rsid w:val="00B913F0"/>
    <w:rsid w:val="00B91D8B"/>
    <w:rsid w:val="00B9216F"/>
    <w:rsid w:val="00B92200"/>
    <w:rsid w:val="00B922C3"/>
    <w:rsid w:val="00B92CFB"/>
    <w:rsid w:val="00B9332C"/>
    <w:rsid w:val="00B93601"/>
    <w:rsid w:val="00B93B76"/>
    <w:rsid w:val="00B93CCA"/>
    <w:rsid w:val="00B94F9A"/>
    <w:rsid w:val="00B9548A"/>
    <w:rsid w:val="00B963B4"/>
    <w:rsid w:val="00BA17C9"/>
    <w:rsid w:val="00BA1FE5"/>
    <w:rsid w:val="00BA3CC1"/>
    <w:rsid w:val="00BA3E3B"/>
    <w:rsid w:val="00BA556B"/>
    <w:rsid w:val="00BB4079"/>
    <w:rsid w:val="00BC173E"/>
    <w:rsid w:val="00BC1BBC"/>
    <w:rsid w:val="00BC1BFA"/>
    <w:rsid w:val="00BC2464"/>
    <w:rsid w:val="00BC33FC"/>
    <w:rsid w:val="00BC3432"/>
    <w:rsid w:val="00BC5B91"/>
    <w:rsid w:val="00BC70C0"/>
    <w:rsid w:val="00BC7A82"/>
    <w:rsid w:val="00BC7FA2"/>
    <w:rsid w:val="00BD1FE0"/>
    <w:rsid w:val="00BD63BA"/>
    <w:rsid w:val="00BD63BC"/>
    <w:rsid w:val="00BD73C4"/>
    <w:rsid w:val="00BE0A60"/>
    <w:rsid w:val="00BE0F8F"/>
    <w:rsid w:val="00BE2324"/>
    <w:rsid w:val="00BE3BB2"/>
    <w:rsid w:val="00BE4101"/>
    <w:rsid w:val="00BE43D2"/>
    <w:rsid w:val="00BE522B"/>
    <w:rsid w:val="00BE6036"/>
    <w:rsid w:val="00BE7C07"/>
    <w:rsid w:val="00BF151C"/>
    <w:rsid w:val="00BF2EAE"/>
    <w:rsid w:val="00BF2F8E"/>
    <w:rsid w:val="00BF7803"/>
    <w:rsid w:val="00BF7A05"/>
    <w:rsid w:val="00C01FCF"/>
    <w:rsid w:val="00C02105"/>
    <w:rsid w:val="00C02350"/>
    <w:rsid w:val="00C02A1D"/>
    <w:rsid w:val="00C03530"/>
    <w:rsid w:val="00C03926"/>
    <w:rsid w:val="00C04AB8"/>
    <w:rsid w:val="00C05288"/>
    <w:rsid w:val="00C052E5"/>
    <w:rsid w:val="00C0684C"/>
    <w:rsid w:val="00C12E2C"/>
    <w:rsid w:val="00C1380F"/>
    <w:rsid w:val="00C13E8A"/>
    <w:rsid w:val="00C15078"/>
    <w:rsid w:val="00C1636E"/>
    <w:rsid w:val="00C166C8"/>
    <w:rsid w:val="00C21BD7"/>
    <w:rsid w:val="00C25C71"/>
    <w:rsid w:val="00C25D5A"/>
    <w:rsid w:val="00C26110"/>
    <w:rsid w:val="00C2687C"/>
    <w:rsid w:val="00C27E80"/>
    <w:rsid w:val="00C27F05"/>
    <w:rsid w:val="00C30327"/>
    <w:rsid w:val="00C3062C"/>
    <w:rsid w:val="00C30A33"/>
    <w:rsid w:val="00C312F2"/>
    <w:rsid w:val="00C31584"/>
    <w:rsid w:val="00C32C68"/>
    <w:rsid w:val="00C33D97"/>
    <w:rsid w:val="00C34B3B"/>
    <w:rsid w:val="00C353A7"/>
    <w:rsid w:val="00C355DB"/>
    <w:rsid w:val="00C358D6"/>
    <w:rsid w:val="00C362BA"/>
    <w:rsid w:val="00C36C91"/>
    <w:rsid w:val="00C3793C"/>
    <w:rsid w:val="00C41691"/>
    <w:rsid w:val="00C4330C"/>
    <w:rsid w:val="00C43888"/>
    <w:rsid w:val="00C43CBB"/>
    <w:rsid w:val="00C44844"/>
    <w:rsid w:val="00C460F6"/>
    <w:rsid w:val="00C4684F"/>
    <w:rsid w:val="00C504DB"/>
    <w:rsid w:val="00C509C4"/>
    <w:rsid w:val="00C51A60"/>
    <w:rsid w:val="00C558C9"/>
    <w:rsid w:val="00C56776"/>
    <w:rsid w:val="00C567C9"/>
    <w:rsid w:val="00C6086E"/>
    <w:rsid w:val="00C60D0B"/>
    <w:rsid w:val="00C60E2C"/>
    <w:rsid w:val="00C6130A"/>
    <w:rsid w:val="00C64A14"/>
    <w:rsid w:val="00C66860"/>
    <w:rsid w:val="00C66E3B"/>
    <w:rsid w:val="00C675DE"/>
    <w:rsid w:val="00C67851"/>
    <w:rsid w:val="00C67BB1"/>
    <w:rsid w:val="00C7172B"/>
    <w:rsid w:val="00C718B7"/>
    <w:rsid w:val="00C71A67"/>
    <w:rsid w:val="00C71F2B"/>
    <w:rsid w:val="00C72E59"/>
    <w:rsid w:val="00C7318C"/>
    <w:rsid w:val="00C74D70"/>
    <w:rsid w:val="00C76177"/>
    <w:rsid w:val="00C802EF"/>
    <w:rsid w:val="00C805E2"/>
    <w:rsid w:val="00C80903"/>
    <w:rsid w:val="00C80CB9"/>
    <w:rsid w:val="00C815C0"/>
    <w:rsid w:val="00C85EB2"/>
    <w:rsid w:val="00C872A5"/>
    <w:rsid w:val="00C87C13"/>
    <w:rsid w:val="00C90B11"/>
    <w:rsid w:val="00C927F3"/>
    <w:rsid w:val="00C93C3B"/>
    <w:rsid w:val="00C949AB"/>
    <w:rsid w:val="00C954A7"/>
    <w:rsid w:val="00C96FE6"/>
    <w:rsid w:val="00CA0745"/>
    <w:rsid w:val="00CA0C3B"/>
    <w:rsid w:val="00CA14E3"/>
    <w:rsid w:val="00CA1B33"/>
    <w:rsid w:val="00CA1BDF"/>
    <w:rsid w:val="00CA1FDD"/>
    <w:rsid w:val="00CA360A"/>
    <w:rsid w:val="00CA5F33"/>
    <w:rsid w:val="00CA6A3D"/>
    <w:rsid w:val="00CA6AAB"/>
    <w:rsid w:val="00CB1385"/>
    <w:rsid w:val="00CB212E"/>
    <w:rsid w:val="00CB21A0"/>
    <w:rsid w:val="00CB2530"/>
    <w:rsid w:val="00CB27E6"/>
    <w:rsid w:val="00CB32DB"/>
    <w:rsid w:val="00CB4B7C"/>
    <w:rsid w:val="00CB4DA0"/>
    <w:rsid w:val="00CB60BD"/>
    <w:rsid w:val="00CB62E5"/>
    <w:rsid w:val="00CC012C"/>
    <w:rsid w:val="00CC0305"/>
    <w:rsid w:val="00CC2FC0"/>
    <w:rsid w:val="00CC347C"/>
    <w:rsid w:val="00CC380F"/>
    <w:rsid w:val="00CC5965"/>
    <w:rsid w:val="00CC59CA"/>
    <w:rsid w:val="00CC5F3C"/>
    <w:rsid w:val="00CC68A5"/>
    <w:rsid w:val="00CC70DB"/>
    <w:rsid w:val="00CC76E5"/>
    <w:rsid w:val="00CD09CF"/>
    <w:rsid w:val="00CD0D86"/>
    <w:rsid w:val="00CD2036"/>
    <w:rsid w:val="00CD28C7"/>
    <w:rsid w:val="00CD2ADC"/>
    <w:rsid w:val="00CD3620"/>
    <w:rsid w:val="00CD43C6"/>
    <w:rsid w:val="00CD49ED"/>
    <w:rsid w:val="00CD4D97"/>
    <w:rsid w:val="00CD768A"/>
    <w:rsid w:val="00CE0214"/>
    <w:rsid w:val="00CE1877"/>
    <w:rsid w:val="00CE22A0"/>
    <w:rsid w:val="00CE282C"/>
    <w:rsid w:val="00CE5926"/>
    <w:rsid w:val="00CE6191"/>
    <w:rsid w:val="00CE6367"/>
    <w:rsid w:val="00CE6649"/>
    <w:rsid w:val="00CE780D"/>
    <w:rsid w:val="00CF11EB"/>
    <w:rsid w:val="00CF1A31"/>
    <w:rsid w:val="00CF2611"/>
    <w:rsid w:val="00CF4261"/>
    <w:rsid w:val="00CF7D93"/>
    <w:rsid w:val="00D00C25"/>
    <w:rsid w:val="00D01984"/>
    <w:rsid w:val="00D01C0A"/>
    <w:rsid w:val="00D032C5"/>
    <w:rsid w:val="00D049F0"/>
    <w:rsid w:val="00D04C7B"/>
    <w:rsid w:val="00D05283"/>
    <w:rsid w:val="00D056B8"/>
    <w:rsid w:val="00D05706"/>
    <w:rsid w:val="00D06015"/>
    <w:rsid w:val="00D06521"/>
    <w:rsid w:val="00D0655A"/>
    <w:rsid w:val="00D06ED2"/>
    <w:rsid w:val="00D10873"/>
    <w:rsid w:val="00D1157D"/>
    <w:rsid w:val="00D11985"/>
    <w:rsid w:val="00D11B7C"/>
    <w:rsid w:val="00D125E2"/>
    <w:rsid w:val="00D12A18"/>
    <w:rsid w:val="00D13666"/>
    <w:rsid w:val="00D13C01"/>
    <w:rsid w:val="00D150D5"/>
    <w:rsid w:val="00D1568A"/>
    <w:rsid w:val="00D158BC"/>
    <w:rsid w:val="00D1650E"/>
    <w:rsid w:val="00D21191"/>
    <w:rsid w:val="00D21EB4"/>
    <w:rsid w:val="00D22236"/>
    <w:rsid w:val="00D255C6"/>
    <w:rsid w:val="00D27AF8"/>
    <w:rsid w:val="00D32E98"/>
    <w:rsid w:val="00D3424D"/>
    <w:rsid w:val="00D34853"/>
    <w:rsid w:val="00D34F0D"/>
    <w:rsid w:val="00D3596A"/>
    <w:rsid w:val="00D35B73"/>
    <w:rsid w:val="00D35E6B"/>
    <w:rsid w:val="00D3632E"/>
    <w:rsid w:val="00D36E61"/>
    <w:rsid w:val="00D40D73"/>
    <w:rsid w:val="00D41A0A"/>
    <w:rsid w:val="00D41C34"/>
    <w:rsid w:val="00D420F7"/>
    <w:rsid w:val="00D421D3"/>
    <w:rsid w:val="00D435BE"/>
    <w:rsid w:val="00D4360C"/>
    <w:rsid w:val="00D44A09"/>
    <w:rsid w:val="00D461EA"/>
    <w:rsid w:val="00D469BF"/>
    <w:rsid w:val="00D46C14"/>
    <w:rsid w:val="00D476B0"/>
    <w:rsid w:val="00D476B7"/>
    <w:rsid w:val="00D47B0D"/>
    <w:rsid w:val="00D5122D"/>
    <w:rsid w:val="00D514CC"/>
    <w:rsid w:val="00D5156D"/>
    <w:rsid w:val="00D51F83"/>
    <w:rsid w:val="00D5249C"/>
    <w:rsid w:val="00D53357"/>
    <w:rsid w:val="00D537FA"/>
    <w:rsid w:val="00D5390A"/>
    <w:rsid w:val="00D543F6"/>
    <w:rsid w:val="00D54745"/>
    <w:rsid w:val="00D55735"/>
    <w:rsid w:val="00D56450"/>
    <w:rsid w:val="00D56647"/>
    <w:rsid w:val="00D57116"/>
    <w:rsid w:val="00D57881"/>
    <w:rsid w:val="00D578CB"/>
    <w:rsid w:val="00D57D57"/>
    <w:rsid w:val="00D61527"/>
    <w:rsid w:val="00D61B64"/>
    <w:rsid w:val="00D6315B"/>
    <w:rsid w:val="00D6390B"/>
    <w:rsid w:val="00D64305"/>
    <w:rsid w:val="00D66008"/>
    <w:rsid w:val="00D6710C"/>
    <w:rsid w:val="00D672CB"/>
    <w:rsid w:val="00D71406"/>
    <w:rsid w:val="00D71682"/>
    <w:rsid w:val="00D7192A"/>
    <w:rsid w:val="00D73704"/>
    <w:rsid w:val="00D73F9B"/>
    <w:rsid w:val="00D74211"/>
    <w:rsid w:val="00D7437B"/>
    <w:rsid w:val="00D74605"/>
    <w:rsid w:val="00D74ACA"/>
    <w:rsid w:val="00D75E03"/>
    <w:rsid w:val="00D764CF"/>
    <w:rsid w:val="00D76A6F"/>
    <w:rsid w:val="00D770C0"/>
    <w:rsid w:val="00D80586"/>
    <w:rsid w:val="00D81FBA"/>
    <w:rsid w:val="00D82649"/>
    <w:rsid w:val="00D853D3"/>
    <w:rsid w:val="00D862E0"/>
    <w:rsid w:val="00D92053"/>
    <w:rsid w:val="00D95E76"/>
    <w:rsid w:val="00D964DA"/>
    <w:rsid w:val="00D9659D"/>
    <w:rsid w:val="00D96FF3"/>
    <w:rsid w:val="00DA43BD"/>
    <w:rsid w:val="00DA591E"/>
    <w:rsid w:val="00DA5CE6"/>
    <w:rsid w:val="00DA7577"/>
    <w:rsid w:val="00DB0857"/>
    <w:rsid w:val="00DB0B7A"/>
    <w:rsid w:val="00DB3E97"/>
    <w:rsid w:val="00DB529D"/>
    <w:rsid w:val="00DB6A90"/>
    <w:rsid w:val="00DB7E61"/>
    <w:rsid w:val="00DC0C77"/>
    <w:rsid w:val="00DC19F8"/>
    <w:rsid w:val="00DC3077"/>
    <w:rsid w:val="00DC49C3"/>
    <w:rsid w:val="00DC679E"/>
    <w:rsid w:val="00DC7026"/>
    <w:rsid w:val="00DD0DB5"/>
    <w:rsid w:val="00DD213B"/>
    <w:rsid w:val="00DD2211"/>
    <w:rsid w:val="00DD2741"/>
    <w:rsid w:val="00DD419B"/>
    <w:rsid w:val="00DD5057"/>
    <w:rsid w:val="00DD67C2"/>
    <w:rsid w:val="00DD6B55"/>
    <w:rsid w:val="00DD729C"/>
    <w:rsid w:val="00DD7D9C"/>
    <w:rsid w:val="00DE2075"/>
    <w:rsid w:val="00DE3620"/>
    <w:rsid w:val="00DE4589"/>
    <w:rsid w:val="00DE49CD"/>
    <w:rsid w:val="00DE5E79"/>
    <w:rsid w:val="00DE6C74"/>
    <w:rsid w:val="00DE705A"/>
    <w:rsid w:val="00DF0002"/>
    <w:rsid w:val="00DF0BA4"/>
    <w:rsid w:val="00DF30BA"/>
    <w:rsid w:val="00DF4C35"/>
    <w:rsid w:val="00DF6E35"/>
    <w:rsid w:val="00E0104C"/>
    <w:rsid w:val="00E02F9C"/>
    <w:rsid w:val="00E03138"/>
    <w:rsid w:val="00E03D76"/>
    <w:rsid w:val="00E0460B"/>
    <w:rsid w:val="00E04B6F"/>
    <w:rsid w:val="00E052A0"/>
    <w:rsid w:val="00E0687F"/>
    <w:rsid w:val="00E10AAA"/>
    <w:rsid w:val="00E12291"/>
    <w:rsid w:val="00E12F82"/>
    <w:rsid w:val="00E13033"/>
    <w:rsid w:val="00E13284"/>
    <w:rsid w:val="00E13599"/>
    <w:rsid w:val="00E15C0E"/>
    <w:rsid w:val="00E15D04"/>
    <w:rsid w:val="00E21402"/>
    <w:rsid w:val="00E21952"/>
    <w:rsid w:val="00E21EEF"/>
    <w:rsid w:val="00E22DBA"/>
    <w:rsid w:val="00E244FF"/>
    <w:rsid w:val="00E26F6C"/>
    <w:rsid w:val="00E27A4A"/>
    <w:rsid w:val="00E31DD0"/>
    <w:rsid w:val="00E33651"/>
    <w:rsid w:val="00E33E89"/>
    <w:rsid w:val="00E34C15"/>
    <w:rsid w:val="00E3649C"/>
    <w:rsid w:val="00E3654B"/>
    <w:rsid w:val="00E36902"/>
    <w:rsid w:val="00E373CA"/>
    <w:rsid w:val="00E41290"/>
    <w:rsid w:val="00E42831"/>
    <w:rsid w:val="00E431A6"/>
    <w:rsid w:val="00E44116"/>
    <w:rsid w:val="00E44ECB"/>
    <w:rsid w:val="00E45125"/>
    <w:rsid w:val="00E5204B"/>
    <w:rsid w:val="00E5272B"/>
    <w:rsid w:val="00E55899"/>
    <w:rsid w:val="00E569CB"/>
    <w:rsid w:val="00E575C7"/>
    <w:rsid w:val="00E5762E"/>
    <w:rsid w:val="00E62C51"/>
    <w:rsid w:val="00E6353C"/>
    <w:rsid w:val="00E63FD0"/>
    <w:rsid w:val="00E66862"/>
    <w:rsid w:val="00E670B2"/>
    <w:rsid w:val="00E67921"/>
    <w:rsid w:val="00E67A5F"/>
    <w:rsid w:val="00E71EB8"/>
    <w:rsid w:val="00E73393"/>
    <w:rsid w:val="00E75B21"/>
    <w:rsid w:val="00E77E2C"/>
    <w:rsid w:val="00E802DC"/>
    <w:rsid w:val="00E8034C"/>
    <w:rsid w:val="00E810F7"/>
    <w:rsid w:val="00E81890"/>
    <w:rsid w:val="00E81D52"/>
    <w:rsid w:val="00E82231"/>
    <w:rsid w:val="00E82D3C"/>
    <w:rsid w:val="00E83157"/>
    <w:rsid w:val="00E83A1F"/>
    <w:rsid w:val="00E855E5"/>
    <w:rsid w:val="00E87A92"/>
    <w:rsid w:val="00E91913"/>
    <w:rsid w:val="00E92E41"/>
    <w:rsid w:val="00E93B6F"/>
    <w:rsid w:val="00E944E9"/>
    <w:rsid w:val="00E94B6F"/>
    <w:rsid w:val="00E94E73"/>
    <w:rsid w:val="00E969C1"/>
    <w:rsid w:val="00E97F99"/>
    <w:rsid w:val="00EA3B12"/>
    <w:rsid w:val="00EA4A13"/>
    <w:rsid w:val="00EA6548"/>
    <w:rsid w:val="00EB0D1F"/>
    <w:rsid w:val="00EB36B9"/>
    <w:rsid w:val="00EB475A"/>
    <w:rsid w:val="00EC0583"/>
    <w:rsid w:val="00EC0B6C"/>
    <w:rsid w:val="00EC3158"/>
    <w:rsid w:val="00EC31B3"/>
    <w:rsid w:val="00EC3886"/>
    <w:rsid w:val="00EC41B0"/>
    <w:rsid w:val="00EC49B3"/>
    <w:rsid w:val="00EC54D1"/>
    <w:rsid w:val="00EC5EE5"/>
    <w:rsid w:val="00EC6553"/>
    <w:rsid w:val="00EC7987"/>
    <w:rsid w:val="00ED14E2"/>
    <w:rsid w:val="00ED15B0"/>
    <w:rsid w:val="00ED23F0"/>
    <w:rsid w:val="00ED2B5A"/>
    <w:rsid w:val="00ED3583"/>
    <w:rsid w:val="00ED37D5"/>
    <w:rsid w:val="00ED4B75"/>
    <w:rsid w:val="00ED4FDB"/>
    <w:rsid w:val="00ED655C"/>
    <w:rsid w:val="00EE1F51"/>
    <w:rsid w:val="00EE2D04"/>
    <w:rsid w:val="00EE348A"/>
    <w:rsid w:val="00EE3C9C"/>
    <w:rsid w:val="00EE5E0F"/>
    <w:rsid w:val="00EF0AC0"/>
    <w:rsid w:val="00EF5387"/>
    <w:rsid w:val="00EF6533"/>
    <w:rsid w:val="00EF69BC"/>
    <w:rsid w:val="00EF7693"/>
    <w:rsid w:val="00EF7867"/>
    <w:rsid w:val="00F0151E"/>
    <w:rsid w:val="00F03DC2"/>
    <w:rsid w:val="00F06414"/>
    <w:rsid w:val="00F0799A"/>
    <w:rsid w:val="00F07E4A"/>
    <w:rsid w:val="00F10FFF"/>
    <w:rsid w:val="00F11DC8"/>
    <w:rsid w:val="00F12C73"/>
    <w:rsid w:val="00F138F7"/>
    <w:rsid w:val="00F13F16"/>
    <w:rsid w:val="00F15B59"/>
    <w:rsid w:val="00F15EEC"/>
    <w:rsid w:val="00F16836"/>
    <w:rsid w:val="00F17E29"/>
    <w:rsid w:val="00F20608"/>
    <w:rsid w:val="00F21B06"/>
    <w:rsid w:val="00F22BDD"/>
    <w:rsid w:val="00F24856"/>
    <w:rsid w:val="00F256A9"/>
    <w:rsid w:val="00F25D14"/>
    <w:rsid w:val="00F2627C"/>
    <w:rsid w:val="00F264B7"/>
    <w:rsid w:val="00F26F39"/>
    <w:rsid w:val="00F271AB"/>
    <w:rsid w:val="00F2733D"/>
    <w:rsid w:val="00F277FF"/>
    <w:rsid w:val="00F27C4A"/>
    <w:rsid w:val="00F30099"/>
    <w:rsid w:val="00F3123A"/>
    <w:rsid w:val="00F3123F"/>
    <w:rsid w:val="00F31478"/>
    <w:rsid w:val="00F3162D"/>
    <w:rsid w:val="00F31966"/>
    <w:rsid w:val="00F31A97"/>
    <w:rsid w:val="00F3463D"/>
    <w:rsid w:val="00F378E5"/>
    <w:rsid w:val="00F407F6"/>
    <w:rsid w:val="00F4196E"/>
    <w:rsid w:val="00F41AC3"/>
    <w:rsid w:val="00F42702"/>
    <w:rsid w:val="00F4389C"/>
    <w:rsid w:val="00F43F1A"/>
    <w:rsid w:val="00F446AA"/>
    <w:rsid w:val="00F4472E"/>
    <w:rsid w:val="00F47713"/>
    <w:rsid w:val="00F47ADC"/>
    <w:rsid w:val="00F506D7"/>
    <w:rsid w:val="00F514A1"/>
    <w:rsid w:val="00F51BF2"/>
    <w:rsid w:val="00F51DF0"/>
    <w:rsid w:val="00F51E49"/>
    <w:rsid w:val="00F53ADA"/>
    <w:rsid w:val="00F54711"/>
    <w:rsid w:val="00F54C61"/>
    <w:rsid w:val="00F556B0"/>
    <w:rsid w:val="00F571C7"/>
    <w:rsid w:val="00F572C7"/>
    <w:rsid w:val="00F57CE6"/>
    <w:rsid w:val="00F60621"/>
    <w:rsid w:val="00F60EA1"/>
    <w:rsid w:val="00F61AB2"/>
    <w:rsid w:val="00F62017"/>
    <w:rsid w:val="00F66375"/>
    <w:rsid w:val="00F6707D"/>
    <w:rsid w:val="00F70779"/>
    <w:rsid w:val="00F71DA3"/>
    <w:rsid w:val="00F73EA3"/>
    <w:rsid w:val="00F754F2"/>
    <w:rsid w:val="00F755A7"/>
    <w:rsid w:val="00F76D40"/>
    <w:rsid w:val="00F802C2"/>
    <w:rsid w:val="00F83486"/>
    <w:rsid w:val="00F8457D"/>
    <w:rsid w:val="00F8672A"/>
    <w:rsid w:val="00F86D3D"/>
    <w:rsid w:val="00F86DAA"/>
    <w:rsid w:val="00F87F22"/>
    <w:rsid w:val="00F90876"/>
    <w:rsid w:val="00F92618"/>
    <w:rsid w:val="00F93098"/>
    <w:rsid w:val="00F938CA"/>
    <w:rsid w:val="00F967E0"/>
    <w:rsid w:val="00F96DFC"/>
    <w:rsid w:val="00F97D40"/>
    <w:rsid w:val="00F97D58"/>
    <w:rsid w:val="00FA10D7"/>
    <w:rsid w:val="00FA196A"/>
    <w:rsid w:val="00FA1F51"/>
    <w:rsid w:val="00FA2378"/>
    <w:rsid w:val="00FA36A0"/>
    <w:rsid w:val="00FA401F"/>
    <w:rsid w:val="00FA42A8"/>
    <w:rsid w:val="00FA63A6"/>
    <w:rsid w:val="00FA66C4"/>
    <w:rsid w:val="00FA7975"/>
    <w:rsid w:val="00FB09ED"/>
    <w:rsid w:val="00FB2801"/>
    <w:rsid w:val="00FB5A3A"/>
    <w:rsid w:val="00FB6AA2"/>
    <w:rsid w:val="00FB791C"/>
    <w:rsid w:val="00FB7B7E"/>
    <w:rsid w:val="00FB7E19"/>
    <w:rsid w:val="00FC00A0"/>
    <w:rsid w:val="00FC1EEC"/>
    <w:rsid w:val="00FC23AB"/>
    <w:rsid w:val="00FC2480"/>
    <w:rsid w:val="00FC4BE1"/>
    <w:rsid w:val="00FC52C6"/>
    <w:rsid w:val="00FC59CE"/>
    <w:rsid w:val="00FC66E1"/>
    <w:rsid w:val="00FC69A0"/>
    <w:rsid w:val="00FC6C32"/>
    <w:rsid w:val="00FD07AE"/>
    <w:rsid w:val="00FD0A3F"/>
    <w:rsid w:val="00FD0B69"/>
    <w:rsid w:val="00FD150F"/>
    <w:rsid w:val="00FD3768"/>
    <w:rsid w:val="00FD535D"/>
    <w:rsid w:val="00FD7C5D"/>
    <w:rsid w:val="00FE0004"/>
    <w:rsid w:val="00FE0193"/>
    <w:rsid w:val="00FE341F"/>
    <w:rsid w:val="00FE3B47"/>
    <w:rsid w:val="00FE5474"/>
    <w:rsid w:val="00FE5701"/>
    <w:rsid w:val="00FE7163"/>
    <w:rsid w:val="00FE7903"/>
    <w:rsid w:val="00FF158A"/>
    <w:rsid w:val="00FF2CD3"/>
    <w:rsid w:val="00FF3486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3"/>
    <o:shapelayout v:ext="edit">
      <o:idmap v:ext="edit" data="2"/>
    </o:shapelayout>
  </w:shapeDefaults>
  <w:decimalSymbol w:val=","/>
  <w:listSeparator w:val=";"/>
  <w14:docId w14:val="71182AC0"/>
  <w15:docId w15:val="{7C13EF50-7CB1-4DD7-B299-1D3576E5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569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26A01"/>
    <w:pPr>
      <w:keepNext/>
      <w:spacing w:before="60" w:after="60" w:line="360" w:lineRule="auto"/>
      <w:jc w:val="center"/>
      <w:outlineLvl w:val="1"/>
    </w:pPr>
    <w:rPr>
      <w:rFonts w:ascii="Arial" w:hAnsi="Arial"/>
      <w:b/>
      <w:bCs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222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26A01"/>
    <w:pPr>
      <w:spacing w:before="60" w:after="60" w:line="360" w:lineRule="auto"/>
      <w:jc w:val="center"/>
    </w:pPr>
    <w:rPr>
      <w:rFonts w:ascii="Arial" w:hAnsi="Arial"/>
    </w:rPr>
  </w:style>
  <w:style w:type="character" w:styleId="Uwydatnienie">
    <w:name w:val="Emphasis"/>
    <w:uiPriority w:val="20"/>
    <w:qFormat/>
    <w:rsid w:val="00BC2464"/>
    <w:rPr>
      <w:b/>
      <w:bCs/>
      <w:i w:val="0"/>
      <w:iCs w:val="0"/>
    </w:rPr>
  </w:style>
  <w:style w:type="paragraph" w:styleId="Tekstpodstawowy">
    <w:name w:val="Body Text"/>
    <w:basedOn w:val="Normalny"/>
    <w:rsid w:val="009E5B89"/>
    <w:pPr>
      <w:spacing w:after="120"/>
    </w:pPr>
  </w:style>
  <w:style w:type="paragraph" w:customStyle="1" w:styleId="standard">
    <w:name w:val="standard"/>
    <w:basedOn w:val="Normalny"/>
    <w:link w:val="standardZnak1"/>
    <w:rsid w:val="009E5B89"/>
    <w:pPr>
      <w:tabs>
        <w:tab w:val="left" w:pos="567"/>
      </w:tabs>
      <w:spacing w:line="360" w:lineRule="auto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C312F2"/>
    <w:rPr>
      <w:b/>
      <w:bCs/>
    </w:rPr>
  </w:style>
  <w:style w:type="character" w:customStyle="1" w:styleId="h1">
    <w:name w:val="h1"/>
    <w:basedOn w:val="Domylnaczcionkaakapitu"/>
    <w:rsid w:val="000B4940"/>
  </w:style>
  <w:style w:type="character" w:customStyle="1" w:styleId="xbe">
    <w:name w:val="_xbe"/>
    <w:basedOn w:val="Domylnaczcionkaakapitu"/>
    <w:rsid w:val="00B01C1D"/>
  </w:style>
  <w:style w:type="paragraph" w:customStyle="1" w:styleId="tab">
    <w:name w:val="tab"/>
    <w:basedOn w:val="Normalny"/>
    <w:link w:val="tabZnak"/>
    <w:rsid w:val="004D1C02"/>
    <w:pPr>
      <w:tabs>
        <w:tab w:val="left" w:pos="227"/>
      </w:tabs>
      <w:spacing w:before="40" w:after="40"/>
      <w:ind w:left="357" w:hanging="357"/>
      <w:jc w:val="both"/>
    </w:pPr>
    <w:rPr>
      <w:rFonts w:ascii="Arial" w:hAnsi="Arial"/>
      <w:sz w:val="18"/>
      <w:szCs w:val="20"/>
    </w:rPr>
  </w:style>
  <w:style w:type="character" w:styleId="Numerstrony">
    <w:name w:val="page number"/>
    <w:rsid w:val="004D1C02"/>
  </w:style>
  <w:style w:type="paragraph" w:styleId="Stopka">
    <w:name w:val="footer"/>
    <w:basedOn w:val="Normalny"/>
    <w:link w:val="StopkaZnak"/>
    <w:uiPriority w:val="99"/>
    <w:rsid w:val="004D1C02"/>
    <w:pPr>
      <w:tabs>
        <w:tab w:val="center" w:pos="4536"/>
        <w:tab w:val="right" w:pos="9072"/>
      </w:tabs>
      <w:spacing w:before="20" w:after="20" w:line="360" w:lineRule="auto"/>
      <w:ind w:left="357" w:hanging="357"/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uiPriority w:val="99"/>
    <w:rsid w:val="004D1C02"/>
    <w:rPr>
      <w:rFonts w:ascii="Arial" w:hAnsi="Arial"/>
      <w:sz w:val="22"/>
    </w:rPr>
  </w:style>
  <w:style w:type="paragraph" w:styleId="Nagwek">
    <w:name w:val="header"/>
    <w:basedOn w:val="Normalny"/>
    <w:link w:val="NagwekZnak"/>
    <w:rsid w:val="004D1C02"/>
    <w:pPr>
      <w:tabs>
        <w:tab w:val="center" w:pos="4536"/>
        <w:tab w:val="right" w:pos="9072"/>
      </w:tabs>
      <w:spacing w:before="20" w:after="20"/>
      <w:ind w:left="357" w:hanging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D1C02"/>
  </w:style>
  <w:style w:type="character" w:customStyle="1" w:styleId="tabZnak">
    <w:name w:val="tab Znak"/>
    <w:link w:val="tab"/>
    <w:rsid w:val="004D1C02"/>
    <w:rPr>
      <w:rFonts w:ascii="Arial" w:hAnsi="Arial"/>
      <w:sz w:val="18"/>
    </w:rPr>
  </w:style>
  <w:style w:type="paragraph" w:customStyle="1" w:styleId="Default">
    <w:name w:val="Default"/>
    <w:rsid w:val="004D1C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C02"/>
  </w:style>
  <w:style w:type="character" w:styleId="Hipercze">
    <w:name w:val="Hyperlink"/>
    <w:uiPriority w:val="99"/>
    <w:unhideWhenUsed/>
    <w:rsid w:val="001E15C0"/>
    <w:rPr>
      <w:color w:val="0000FF"/>
      <w:u w:val="single"/>
    </w:rPr>
  </w:style>
  <w:style w:type="character" w:customStyle="1" w:styleId="Styl11pt">
    <w:name w:val="Styl 11 pt"/>
    <w:rsid w:val="00D7192A"/>
    <w:rPr>
      <w:rFonts w:ascii="Arial" w:hAnsi="Arial"/>
      <w:sz w:val="22"/>
      <w:lang w:val="pl-PL"/>
    </w:rPr>
  </w:style>
  <w:style w:type="paragraph" w:styleId="Tekstdymka">
    <w:name w:val="Balloon Text"/>
    <w:basedOn w:val="Normalny"/>
    <w:link w:val="TekstdymkaZnak"/>
    <w:rsid w:val="00FD0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D0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17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2D5186"/>
    <w:pPr>
      <w:spacing w:before="20" w:after="20"/>
      <w:ind w:left="357" w:hanging="357"/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2D5186"/>
    <w:rPr>
      <w:rFonts w:ascii="Courier New" w:hAnsi="Courier New" w:cs="Courier New"/>
    </w:rPr>
  </w:style>
  <w:style w:type="paragraph" w:customStyle="1" w:styleId="Styl11ptWyjustowany">
    <w:name w:val="Styl 11 pt Wyjustowany"/>
    <w:basedOn w:val="Normalny"/>
    <w:rsid w:val="00085197"/>
    <w:pPr>
      <w:widowControl w:val="0"/>
      <w:autoSpaceDE w:val="0"/>
      <w:autoSpaceDN w:val="0"/>
      <w:adjustRightInd w:val="0"/>
      <w:spacing w:before="20" w:after="20"/>
      <w:ind w:left="357" w:hanging="357"/>
      <w:jc w:val="both"/>
    </w:pPr>
    <w:rPr>
      <w:rFonts w:ascii="Arial" w:hAnsi="Arial"/>
      <w:sz w:val="22"/>
      <w:szCs w:val="20"/>
    </w:rPr>
  </w:style>
  <w:style w:type="paragraph" w:styleId="NormalnyWeb">
    <w:name w:val="Normal (Web)"/>
    <w:basedOn w:val="Normalny"/>
    <w:rsid w:val="008A708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2412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412E6"/>
    <w:rPr>
      <w:sz w:val="24"/>
      <w:szCs w:val="24"/>
    </w:rPr>
  </w:style>
  <w:style w:type="paragraph" w:customStyle="1" w:styleId="pauza">
    <w:name w:val="pauza"/>
    <w:basedOn w:val="Normalny"/>
    <w:link w:val="pauzaZnak"/>
    <w:qFormat/>
    <w:rsid w:val="00661A73"/>
    <w:pPr>
      <w:numPr>
        <w:numId w:val="6"/>
      </w:numPr>
      <w:spacing w:before="20" w:after="20" w:line="360" w:lineRule="auto"/>
      <w:jc w:val="both"/>
    </w:pPr>
    <w:rPr>
      <w:rFonts w:ascii="Arial" w:hAnsi="Arial"/>
      <w:sz w:val="22"/>
      <w:szCs w:val="20"/>
    </w:rPr>
  </w:style>
  <w:style w:type="character" w:customStyle="1" w:styleId="standardZnak1">
    <w:name w:val="standard Znak1"/>
    <w:link w:val="standard"/>
    <w:locked/>
    <w:rsid w:val="003A27E5"/>
    <w:rPr>
      <w:rFonts w:ascii="Arial" w:hAnsi="Arial"/>
      <w:sz w:val="22"/>
    </w:rPr>
  </w:style>
  <w:style w:type="paragraph" w:customStyle="1" w:styleId="podpkt">
    <w:name w:val="podpkt"/>
    <w:basedOn w:val="Normalny"/>
    <w:link w:val="podpktZnak"/>
    <w:rsid w:val="006E3506"/>
    <w:pPr>
      <w:widowControl w:val="0"/>
      <w:tabs>
        <w:tab w:val="num" w:pos="357"/>
      </w:tabs>
      <w:autoSpaceDE w:val="0"/>
      <w:autoSpaceDN w:val="0"/>
      <w:adjustRightInd w:val="0"/>
      <w:spacing w:before="20" w:after="20"/>
      <w:ind w:left="357" w:hanging="357"/>
      <w:jc w:val="both"/>
    </w:pPr>
  </w:style>
  <w:style w:type="character" w:customStyle="1" w:styleId="podpktZnak">
    <w:name w:val="podpkt Znak"/>
    <w:link w:val="podpkt"/>
    <w:rsid w:val="006E3506"/>
    <w:rPr>
      <w:sz w:val="24"/>
      <w:szCs w:val="24"/>
    </w:rPr>
  </w:style>
  <w:style w:type="character" w:customStyle="1" w:styleId="WW8Num8z0">
    <w:name w:val="WW8Num8z0"/>
    <w:rsid w:val="00424C56"/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4F4"/>
    <w:pPr>
      <w:tabs>
        <w:tab w:val="left" w:pos="357"/>
      </w:tabs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4F4"/>
    <w:rPr>
      <w:rFonts w:ascii="Arial" w:hAnsi="Arial"/>
    </w:rPr>
  </w:style>
  <w:style w:type="character" w:styleId="Odwoanieprzypisudolnego">
    <w:name w:val="footnote reference"/>
    <w:uiPriority w:val="99"/>
    <w:unhideWhenUsed/>
    <w:rsid w:val="002414F4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D2223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pauzaZnak">
    <w:name w:val="pauza Znak"/>
    <w:link w:val="pauza"/>
    <w:rsid w:val="00E26F6C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BE522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22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E5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522B"/>
    <w:rPr>
      <w:b/>
      <w:bCs/>
    </w:rPr>
  </w:style>
  <w:style w:type="character" w:customStyle="1" w:styleId="hgkelc">
    <w:name w:val="hgkelc"/>
    <w:basedOn w:val="Domylnaczcionkaakapitu"/>
    <w:rsid w:val="00342993"/>
  </w:style>
  <w:style w:type="paragraph" w:styleId="Poprawka">
    <w:name w:val="Revision"/>
    <w:hidden/>
    <w:uiPriority w:val="99"/>
    <w:semiHidden/>
    <w:rsid w:val="00867769"/>
    <w:rPr>
      <w:sz w:val="24"/>
      <w:szCs w:val="24"/>
    </w:rPr>
  </w:style>
  <w:style w:type="character" w:customStyle="1" w:styleId="Teksttreci2Pogrubienie">
    <w:name w:val="Tekst treści (2) + Pogrubienie"/>
    <w:basedOn w:val="Domylnaczcionkaakapitu"/>
    <w:rsid w:val="00B933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litera">
    <w:name w:val="litera"/>
    <w:basedOn w:val="standard"/>
    <w:rsid w:val="00B9332C"/>
    <w:pPr>
      <w:widowControl w:val="0"/>
      <w:tabs>
        <w:tab w:val="clear" w:pos="567"/>
        <w:tab w:val="num" w:pos="0"/>
      </w:tabs>
      <w:autoSpaceDE w:val="0"/>
      <w:autoSpaceDN w:val="0"/>
      <w:adjustRightInd w:val="0"/>
      <w:spacing w:line="240" w:lineRule="auto"/>
      <w:ind w:left="1701" w:hanging="567"/>
    </w:pPr>
    <w:rPr>
      <w:rFonts w:ascii="Times New Roman" w:hAnsi="Times New Roman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F71DA3"/>
    <w:rPr>
      <w:b/>
      <w:bCs/>
      <w:sz w:val="18"/>
      <w:szCs w:val="18"/>
      <w:shd w:val="clear" w:color="auto" w:fill="FFFFFF"/>
    </w:rPr>
  </w:style>
  <w:style w:type="character" w:customStyle="1" w:styleId="Teksttreci6105pt">
    <w:name w:val="Tekst treści (6) + 10;5 pt"/>
    <w:basedOn w:val="Teksttreci6"/>
    <w:rsid w:val="00F71DA3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F71DA3"/>
    <w:pPr>
      <w:widowControl w:val="0"/>
      <w:shd w:val="clear" w:color="auto" w:fill="FFFFFF"/>
      <w:spacing w:after="120" w:line="232" w:lineRule="exact"/>
      <w:jc w:val="center"/>
    </w:pPr>
    <w:rPr>
      <w:b/>
      <w:bCs/>
      <w:sz w:val="18"/>
      <w:szCs w:val="18"/>
    </w:rPr>
  </w:style>
  <w:style w:type="character" w:customStyle="1" w:styleId="Nagwek3">
    <w:name w:val="Nagłówek #3_"/>
    <w:basedOn w:val="Domylnaczcionkaakapitu"/>
    <w:link w:val="Nagwek30"/>
    <w:rsid w:val="00C3793C"/>
    <w:rPr>
      <w:b/>
      <w:bCs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3793C"/>
    <w:pPr>
      <w:widowControl w:val="0"/>
      <w:shd w:val="clear" w:color="auto" w:fill="FFFFFF"/>
      <w:spacing w:before="120" w:after="300" w:line="254" w:lineRule="exact"/>
      <w:ind w:hanging="260"/>
      <w:jc w:val="center"/>
      <w:outlineLvl w:val="2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BD95F-A2E3-4586-94A0-01DE4BDD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35</Pages>
  <Words>11499</Words>
  <Characters>68995</Characters>
  <Application>Microsoft Office Word</Application>
  <DocSecurity>0</DocSecurity>
  <Lines>574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IRM</Company>
  <LinksUpToDate>false</LinksUpToDate>
  <CharactersWithSpaces>80334</CharactersWithSpaces>
  <SharedDoc>false</SharedDoc>
  <HLinks>
    <vt:vector size="78" baseType="variant">
      <vt:variant>
        <vt:i4>1507399</vt:i4>
      </vt:variant>
      <vt:variant>
        <vt:i4>39</vt:i4>
      </vt:variant>
      <vt:variant>
        <vt:i4>0</vt:i4>
      </vt:variant>
      <vt:variant>
        <vt:i4>5</vt:i4>
      </vt:variant>
      <vt:variant>
        <vt:lpwstr>https://pl.wikipedia.org/wiki/Zielona_%28powiat_boche%C5%84ski%29</vt:lpwstr>
      </vt:variant>
      <vt:variant>
        <vt:lpwstr/>
      </vt:variant>
      <vt:variant>
        <vt:i4>1048605</vt:i4>
      </vt:variant>
      <vt:variant>
        <vt:i4>36</vt:i4>
      </vt:variant>
      <vt:variant>
        <vt:i4>0</vt:i4>
      </vt:variant>
      <vt:variant>
        <vt:i4>5</vt:i4>
      </vt:variant>
      <vt:variant>
        <vt:lpwstr>https://pl.wikipedia.org/wiki/Wy%C5%BCyce</vt:lpwstr>
      </vt:variant>
      <vt:variant>
        <vt:lpwstr/>
      </vt:variant>
      <vt:variant>
        <vt:i4>524327</vt:i4>
      </vt:variant>
      <vt:variant>
        <vt:i4>33</vt:i4>
      </vt:variant>
      <vt:variant>
        <vt:i4>0</vt:i4>
      </vt:variant>
      <vt:variant>
        <vt:i4>5</vt:i4>
      </vt:variant>
      <vt:variant>
        <vt:lpwstr>https://pl.wikipedia.org/wiki/Wola_Drwi%C5%84ska</vt:lpwstr>
      </vt:variant>
      <vt:variant>
        <vt:lpwstr/>
      </vt:variant>
      <vt:variant>
        <vt:i4>7667812</vt:i4>
      </vt:variant>
      <vt:variant>
        <vt:i4>30</vt:i4>
      </vt:variant>
      <vt:variant>
        <vt:i4>0</vt:i4>
      </vt:variant>
      <vt:variant>
        <vt:i4>5</vt:i4>
      </vt:variant>
      <vt:variant>
        <vt:lpwstr>https://pl.wikipedia.org/wiki/Trawniki_%28wojew%C3%B3dztwo_ma%C5%82opolskie%29</vt:lpwstr>
      </vt:variant>
      <vt:variant>
        <vt:lpwstr/>
      </vt:variant>
      <vt:variant>
        <vt:i4>7274543</vt:i4>
      </vt:variant>
      <vt:variant>
        <vt:i4>27</vt:i4>
      </vt:variant>
      <vt:variant>
        <vt:i4>0</vt:i4>
      </vt:variant>
      <vt:variant>
        <vt:i4>5</vt:i4>
      </vt:variant>
      <vt:variant>
        <vt:lpwstr>https://pl.wikipedia.org/wiki/%C5%9Awiniary_%28wojew%C3%B3dztwo_ma%C5%82opolskie%29</vt:lpwstr>
      </vt:variant>
      <vt:variant>
        <vt:lpwstr/>
      </vt:variant>
      <vt:variant>
        <vt:i4>4522004</vt:i4>
      </vt:variant>
      <vt:variant>
        <vt:i4>24</vt:i4>
      </vt:variant>
      <vt:variant>
        <vt:i4>0</vt:i4>
      </vt:variant>
      <vt:variant>
        <vt:i4>5</vt:i4>
      </vt:variant>
      <vt:variant>
        <vt:lpwstr>https://pl.wikipedia.org/wiki/Niedary_%28wojew%C3%B3dztwo_ma%C5%82opolskie%29</vt:lpwstr>
      </vt:variant>
      <vt:variant>
        <vt:lpwstr/>
      </vt:variant>
      <vt:variant>
        <vt:i4>3801212</vt:i4>
      </vt:variant>
      <vt:variant>
        <vt:i4>21</vt:i4>
      </vt:variant>
      <vt:variant>
        <vt:i4>0</vt:i4>
      </vt:variant>
      <vt:variant>
        <vt:i4>5</vt:i4>
      </vt:variant>
      <vt:variant>
        <vt:lpwstr>https://pl.wikipedia.org/wiki/Mikluszowice</vt:lpwstr>
      </vt:variant>
      <vt:variant>
        <vt:lpwstr/>
      </vt:variant>
      <vt:variant>
        <vt:i4>5505046</vt:i4>
      </vt:variant>
      <vt:variant>
        <vt:i4>18</vt:i4>
      </vt:variant>
      <vt:variant>
        <vt:i4>0</vt:i4>
      </vt:variant>
      <vt:variant>
        <vt:i4>5</vt:i4>
      </vt:variant>
      <vt:variant>
        <vt:lpwstr>https://pl.wikipedia.org/wiki/Ispina</vt:lpwstr>
      </vt:variant>
      <vt:variant>
        <vt:lpwstr/>
      </vt:variant>
      <vt:variant>
        <vt:i4>7405609</vt:i4>
      </vt:variant>
      <vt:variant>
        <vt:i4>15</vt:i4>
      </vt:variant>
      <vt:variant>
        <vt:i4>0</vt:i4>
      </vt:variant>
      <vt:variant>
        <vt:i4>5</vt:i4>
      </vt:variant>
      <vt:variant>
        <vt:lpwstr>https://pl.wikipedia.org/wiki/Grobla_%28gmina_Drwinia%29</vt:lpwstr>
      </vt:variant>
      <vt:variant>
        <vt:lpwstr/>
      </vt:variant>
      <vt:variant>
        <vt:i4>5308416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https://pl.wikipedia.org/wiki/Gaw%C5%82%C3%B3wek_%28wojew%C3%B3dztwo_ma%C5%82opolskie%29</vt:lpwstr>
      </vt:variant>
      <vt:variant>
        <vt:lpwstr/>
      </vt:variant>
      <vt:variant>
        <vt:i4>4980755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https://pl.wikipedia.org/wiki/Dziewin_%28wojew%C3%B3dztwo_ma%C5%82opolskie%29</vt:lpwstr>
      </vt:variant>
      <vt:variant>
        <vt:lpwstr/>
      </vt:variant>
      <vt:variant>
        <vt:i4>6094876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https://pl.wikipedia.org/wiki/Drwinia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https://pl.wikipedia.org/wiki/Bie%C5%84kowice_%28powiat_boche%C5%84ski%29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</dc:creator>
  <cp:lastModifiedBy>Ireneusz Wojcik</cp:lastModifiedBy>
  <cp:revision>27</cp:revision>
  <cp:lastPrinted>2021-10-29T10:23:00Z</cp:lastPrinted>
  <dcterms:created xsi:type="dcterms:W3CDTF">2024-05-23T13:41:00Z</dcterms:created>
  <dcterms:modified xsi:type="dcterms:W3CDTF">2025-07-25T07:15:00Z</dcterms:modified>
</cp:coreProperties>
</file>